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45FBE" w14:textId="77777777" w:rsidR="00EF3FE6" w:rsidRPr="00CB3C2C" w:rsidRDefault="00EF3FE6" w:rsidP="00D04932">
      <w:pPr>
        <w:spacing w:after="40" w:line="240" w:lineRule="exact"/>
        <w:jc w:val="both"/>
        <w:rPr>
          <w:lang w:val="fr-FR"/>
        </w:rPr>
      </w:pPr>
    </w:p>
    <w:p w14:paraId="1AC9D09F" w14:textId="77777777" w:rsidR="00EF3FE6" w:rsidRPr="00CB3C2C" w:rsidRDefault="007901F6" w:rsidP="00D04932">
      <w:pPr>
        <w:ind w:left="2160" w:right="2160"/>
        <w:jc w:val="both"/>
        <w:rPr>
          <w:sz w:val="2"/>
          <w:lang w:val="fr-FR"/>
        </w:rPr>
      </w:pPr>
      <w:r w:rsidRPr="00CB3C2C">
        <w:rPr>
          <w:noProof/>
          <w:lang w:val="fr-FR" w:eastAsia="fr-FR"/>
        </w:rPr>
        <w:drawing>
          <wp:inline distT="0" distB="0" distL="0" distR="0" wp14:anchorId="28E41140" wp14:editId="507692ED">
            <wp:extent cx="33909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90900" cy="971550"/>
                    </a:xfrm>
                    <a:prstGeom prst="rect">
                      <a:avLst/>
                    </a:prstGeom>
                    <a:noFill/>
                    <a:ln>
                      <a:noFill/>
                    </a:ln>
                  </pic:spPr>
                </pic:pic>
              </a:graphicData>
            </a:graphic>
          </wp:inline>
        </w:drawing>
      </w:r>
    </w:p>
    <w:p w14:paraId="4B551A02" w14:textId="77777777" w:rsidR="00EF3FE6" w:rsidRPr="00CB3C2C" w:rsidRDefault="00EF3FE6" w:rsidP="00D04932">
      <w:pPr>
        <w:spacing w:after="160" w:line="240" w:lineRule="exact"/>
        <w:jc w:val="both"/>
        <w:rPr>
          <w:lang w:val="fr-FR"/>
        </w:rPr>
      </w:pPr>
    </w:p>
    <w:tbl>
      <w:tblPr>
        <w:tblW w:w="0" w:type="auto"/>
        <w:tblInd w:w="20" w:type="dxa"/>
        <w:tblLayout w:type="fixed"/>
        <w:tblLook w:val="04A0" w:firstRow="1" w:lastRow="0" w:firstColumn="1" w:lastColumn="0" w:noHBand="0" w:noVBand="1"/>
      </w:tblPr>
      <w:tblGrid>
        <w:gridCol w:w="9620"/>
      </w:tblGrid>
      <w:tr w:rsidR="00EF3FE6" w:rsidRPr="00CB3C2C" w14:paraId="457C22B9" w14:textId="77777777">
        <w:tc>
          <w:tcPr>
            <w:tcW w:w="9620" w:type="dxa"/>
            <w:shd w:val="clear" w:color="666553" w:fill="666553"/>
            <w:tcMar>
              <w:top w:w="40" w:type="dxa"/>
              <w:left w:w="0" w:type="dxa"/>
              <w:bottom w:w="0" w:type="dxa"/>
              <w:right w:w="0" w:type="dxa"/>
            </w:tcMar>
            <w:vAlign w:val="center"/>
          </w:tcPr>
          <w:p w14:paraId="1AD3AC0D" w14:textId="32E540E2" w:rsidR="00EF3FE6" w:rsidRPr="00CB3C2C" w:rsidRDefault="00220441" w:rsidP="00A03C21">
            <w:pPr>
              <w:jc w:val="center"/>
              <w:rPr>
                <w:rFonts w:ascii="Trebuchet MS" w:eastAsia="Trebuchet MS" w:hAnsi="Trebuchet MS" w:cs="Trebuchet MS"/>
                <w:b/>
                <w:color w:val="FFFFFF"/>
                <w:sz w:val="28"/>
                <w:lang w:val="fr-FR"/>
              </w:rPr>
            </w:pPr>
            <w:r w:rsidRPr="00CB3C2C">
              <w:rPr>
                <w:rFonts w:ascii="Trebuchet MS" w:eastAsia="Trebuchet MS" w:hAnsi="Trebuchet MS" w:cs="Trebuchet MS"/>
                <w:b/>
                <w:color w:val="FFFFFF"/>
                <w:sz w:val="28"/>
                <w:lang w:val="fr-FR"/>
              </w:rPr>
              <w:t xml:space="preserve">CAHIER DES </w:t>
            </w:r>
            <w:r w:rsidR="00A03C21">
              <w:rPr>
                <w:rFonts w:ascii="Trebuchet MS" w:eastAsia="Trebuchet MS" w:hAnsi="Trebuchet MS" w:cs="Trebuchet MS"/>
                <w:b/>
                <w:color w:val="FFFFFF"/>
                <w:sz w:val="28"/>
                <w:lang w:val="fr-FR"/>
              </w:rPr>
              <w:t>CLAUSES PARTICULIERES</w:t>
            </w:r>
          </w:p>
        </w:tc>
      </w:tr>
    </w:tbl>
    <w:p w14:paraId="464CEF4B" w14:textId="77777777" w:rsidR="00EF3FE6" w:rsidRPr="00CB3C2C" w:rsidRDefault="007901F6" w:rsidP="00D04932">
      <w:pPr>
        <w:spacing w:line="240" w:lineRule="exact"/>
        <w:jc w:val="both"/>
        <w:rPr>
          <w:lang w:val="fr-FR"/>
        </w:rPr>
      </w:pPr>
      <w:r w:rsidRPr="00CB3C2C">
        <w:rPr>
          <w:lang w:val="fr-FR"/>
        </w:rPr>
        <w:t xml:space="preserve"> </w:t>
      </w:r>
    </w:p>
    <w:p w14:paraId="1084F328" w14:textId="77777777" w:rsidR="00EF3FE6" w:rsidRPr="00CB3C2C" w:rsidRDefault="00EF3FE6" w:rsidP="00D04932">
      <w:pPr>
        <w:spacing w:after="120" w:line="240" w:lineRule="exact"/>
        <w:jc w:val="both"/>
        <w:rPr>
          <w:lang w:val="fr-FR"/>
        </w:rPr>
      </w:pPr>
    </w:p>
    <w:p w14:paraId="3A093477" w14:textId="2CBE6059" w:rsidR="00975F36" w:rsidRDefault="00BA7017" w:rsidP="00975F36">
      <w:pPr>
        <w:autoSpaceDE w:val="0"/>
        <w:autoSpaceDN w:val="0"/>
        <w:jc w:val="center"/>
        <w:rPr>
          <w:sz w:val="22"/>
          <w:szCs w:val="22"/>
        </w:rPr>
      </w:pPr>
      <w:r w:rsidRPr="00CB3C2C">
        <w:rPr>
          <w:rFonts w:ascii="Trebuchet MS" w:eastAsia="Trebuchet MS" w:hAnsi="Trebuchet MS" w:cs="Trebuchet MS"/>
          <w:b/>
          <w:color w:val="000000"/>
          <w:sz w:val="28"/>
          <w:lang w:val="fr-FR"/>
        </w:rPr>
        <w:t xml:space="preserve">SYSTEME D’ACQUISITION DYNAMIQUE </w:t>
      </w:r>
      <w:r w:rsidR="00550D17">
        <w:rPr>
          <w:rFonts w:ascii="Trebuchet MS" w:eastAsia="Trebuchet MS" w:hAnsi="Trebuchet MS" w:cs="Trebuchet MS"/>
          <w:b/>
          <w:color w:val="000000"/>
          <w:sz w:val="28"/>
          <w:lang w:val="fr-FR"/>
        </w:rPr>
        <w:br/>
      </w:r>
      <w:r w:rsidR="00C11E45">
        <w:rPr>
          <w:rFonts w:ascii="Trebuchet MS" w:eastAsia="Trebuchet MS" w:hAnsi="Trebuchet MS" w:cs="Trebuchet MS"/>
          <w:b/>
          <w:color w:val="000000"/>
          <w:sz w:val="28"/>
          <w:lang w:val="fr-FR"/>
        </w:rPr>
        <w:t xml:space="preserve">Consultation </w:t>
      </w:r>
      <w:r w:rsidR="00550D17">
        <w:rPr>
          <w:rFonts w:ascii="Trebuchet MS" w:eastAsia="Trebuchet MS" w:hAnsi="Trebuchet MS" w:cs="Trebuchet MS"/>
          <w:b/>
          <w:color w:val="000000"/>
          <w:sz w:val="28"/>
          <w:lang w:val="fr-FR"/>
        </w:rPr>
        <w:t>N°</w:t>
      </w:r>
      <w:r w:rsidR="00975F36" w:rsidRPr="00975F36">
        <w:rPr>
          <w:rFonts w:ascii="Segoe UI" w:hAnsi="Segoe UI" w:cs="Segoe UI"/>
          <w:color w:val="000000"/>
          <w:sz w:val="20"/>
          <w:szCs w:val="20"/>
        </w:rPr>
        <w:t xml:space="preserve"> </w:t>
      </w:r>
      <w:r w:rsidR="00975F36">
        <w:rPr>
          <w:rFonts w:ascii="Segoe UI" w:hAnsi="Segoe UI" w:cs="Segoe UI"/>
          <w:color w:val="000000"/>
          <w:sz w:val="20"/>
          <w:szCs w:val="20"/>
        </w:rPr>
        <w:t> </w:t>
      </w:r>
      <w:r w:rsidR="00975F36" w:rsidRPr="00975F36">
        <w:rPr>
          <w:rFonts w:ascii="Trebuchet MS" w:eastAsia="Trebuchet MS" w:hAnsi="Trebuchet MS" w:cs="Trebuchet MS"/>
          <w:b/>
          <w:color w:val="000000"/>
          <w:sz w:val="28"/>
          <w:lang w:val="fr-FR"/>
        </w:rPr>
        <w:t>240008</w:t>
      </w:r>
    </w:p>
    <w:p w14:paraId="5770F004" w14:textId="0AFD7F4C" w:rsidR="00EF3FE6" w:rsidRPr="00CB3C2C" w:rsidRDefault="00EF3FE6" w:rsidP="008D051E">
      <w:pPr>
        <w:spacing w:before="40"/>
        <w:ind w:left="20" w:right="20"/>
        <w:jc w:val="center"/>
        <w:rPr>
          <w:rFonts w:ascii="Trebuchet MS" w:eastAsia="Trebuchet MS" w:hAnsi="Trebuchet MS" w:cs="Trebuchet MS"/>
          <w:b/>
          <w:color w:val="000000"/>
          <w:sz w:val="28"/>
          <w:lang w:val="fr-FR"/>
        </w:rPr>
      </w:pPr>
    </w:p>
    <w:p w14:paraId="22B4A2EB" w14:textId="77777777" w:rsidR="00EF3FE6" w:rsidRPr="00CB3C2C" w:rsidRDefault="00EF3FE6" w:rsidP="008D051E">
      <w:pPr>
        <w:spacing w:line="240" w:lineRule="exact"/>
        <w:jc w:val="center"/>
        <w:rPr>
          <w:lang w:val="fr-FR"/>
        </w:rPr>
      </w:pPr>
    </w:p>
    <w:p w14:paraId="06DAE692" w14:textId="77777777" w:rsidR="00EF3FE6" w:rsidRPr="00CB3C2C" w:rsidRDefault="00EF3FE6" w:rsidP="008D051E">
      <w:pPr>
        <w:spacing w:line="240" w:lineRule="exact"/>
        <w:jc w:val="center"/>
        <w:rPr>
          <w:lang w:val="fr-FR"/>
        </w:rPr>
      </w:pPr>
    </w:p>
    <w:p w14:paraId="16CC104F" w14:textId="77777777" w:rsidR="00EF3FE6" w:rsidRPr="00CB3C2C" w:rsidRDefault="00EF3FE6" w:rsidP="008D051E">
      <w:pPr>
        <w:spacing w:line="240" w:lineRule="exact"/>
        <w:jc w:val="center"/>
        <w:rPr>
          <w:lang w:val="fr-FR"/>
        </w:rPr>
      </w:pPr>
    </w:p>
    <w:p w14:paraId="2D9A730D" w14:textId="77777777" w:rsidR="00EF3FE6" w:rsidRPr="00CB3C2C" w:rsidRDefault="00EF3FE6" w:rsidP="008D051E">
      <w:pPr>
        <w:spacing w:line="240" w:lineRule="exact"/>
        <w:jc w:val="center"/>
        <w:rPr>
          <w:lang w:val="fr-FR"/>
        </w:rPr>
      </w:pPr>
    </w:p>
    <w:p w14:paraId="193C9716" w14:textId="77777777" w:rsidR="00EF3FE6" w:rsidRPr="00CB3C2C" w:rsidRDefault="00EF3FE6" w:rsidP="00D04932">
      <w:pPr>
        <w:spacing w:line="240" w:lineRule="exact"/>
        <w:jc w:val="both"/>
        <w:rPr>
          <w:lang w:val="fr-FR"/>
        </w:rPr>
      </w:pPr>
    </w:p>
    <w:p w14:paraId="447CE6E8" w14:textId="77777777" w:rsidR="00EF3FE6" w:rsidRPr="00CB3C2C" w:rsidRDefault="00EF3FE6" w:rsidP="00D04932">
      <w:pPr>
        <w:spacing w:line="240" w:lineRule="exact"/>
        <w:jc w:val="both"/>
        <w:rPr>
          <w:lang w:val="fr-FR"/>
        </w:rPr>
      </w:pPr>
    </w:p>
    <w:p w14:paraId="06B329CD" w14:textId="77777777" w:rsidR="00EF3FE6" w:rsidRPr="00CB3C2C" w:rsidRDefault="00EF3FE6" w:rsidP="00D04932">
      <w:pPr>
        <w:spacing w:line="240" w:lineRule="exact"/>
        <w:jc w:val="both"/>
        <w:rPr>
          <w:lang w:val="fr-FR"/>
        </w:rPr>
      </w:pPr>
    </w:p>
    <w:p w14:paraId="225756F2" w14:textId="77777777" w:rsidR="00EF3FE6" w:rsidRPr="00CB3C2C" w:rsidRDefault="00EF3FE6" w:rsidP="00D04932">
      <w:pPr>
        <w:spacing w:after="180" w:line="240" w:lineRule="exact"/>
        <w:jc w:val="both"/>
        <w:rPr>
          <w:lang w:val="fr-FR"/>
        </w:rPr>
      </w:pPr>
    </w:p>
    <w:tbl>
      <w:tblPr>
        <w:tblW w:w="0" w:type="auto"/>
        <w:tblInd w:w="1280" w:type="dxa"/>
        <w:tblLayout w:type="fixed"/>
        <w:tblLook w:val="04A0" w:firstRow="1" w:lastRow="0" w:firstColumn="1" w:lastColumn="0" w:noHBand="0" w:noVBand="1"/>
      </w:tblPr>
      <w:tblGrid>
        <w:gridCol w:w="7100"/>
      </w:tblGrid>
      <w:tr w:rsidR="00EF3FE6" w:rsidRPr="00CB3C2C" w14:paraId="5D7499EB"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0BAF419B" w14:textId="379741FF" w:rsidR="00EF3FE6" w:rsidRPr="00CB3C2C" w:rsidRDefault="00F64A46" w:rsidP="00D04932">
            <w:pPr>
              <w:jc w:val="both"/>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Prestations </w:t>
            </w:r>
            <w:r w:rsidRPr="00F64A46">
              <w:rPr>
                <w:rFonts w:ascii="Trebuchet MS" w:eastAsia="Trebuchet MS" w:hAnsi="Trebuchet MS" w:cs="Trebuchet MS"/>
                <w:b/>
                <w:color w:val="000000"/>
                <w:sz w:val="28"/>
                <w:lang w:val="fr-FR"/>
              </w:rPr>
              <w:t>d'activités physiques</w:t>
            </w:r>
            <w:r>
              <w:rPr>
                <w:rFonts w:ascii="Trebuchet MS" w:eastAsia="Trebuchet MS" w:hAnsi="Trebuchet MS" w:cs="Trebuchet MS"/>
                <w:b/>
                <w:color w:val="000000"/>
                <w:sz w:val="28"/>
                <w:lang w:val="fr-FR"/>
              </w:rPr>
              <w:t xml:space="preserve">, thérapeutiques et artistiques pour les patients du GHT Bouches du Rhône </w:t>
            </w:r>
          </w:p>
        </w:tc>
      </w:tr>
    </w:tbl>
    <w:p w14:paraId="5D41B891" w14:textId="77777777" w:rsidR="00EF3FE6" w:rsidRPr="00CB3C2C" w:rsidRDefault="007901F6" w:rsidP="00D04932">
      <w:pPr>
        <w:spacing w:line="240" w:lineRule="exact"/>
        <w:jc w:val="both"/>
        <w:rPr>
          <w:lang w:val="fr-FR"/>
        </w:rPr>
      </w:pPr>
      <w:r w:rsidRPr="00CB3C2C">
        <w:rPr>
          <w:lang w:val="fr-FR"/>
        </w:rPr>
        <w:t xml:space="preserve"> </w:t>
      </w:r>
    </w:p>
    <w:p w14:paraId="3D52779B" w14:textId="77777777" w:rsidR="00EF3FE6" w:rsidRPr="00CB3C2C" w:rsidRDefault="00EF3FE6" w:rsidP="00D04932">
      <w:pPr>
        <w:spacing w:line="240" w:lineRule="exact"/>
        <w:jc w:val="both"/>
        <w:rPr>
          <w:lang w:val="fr-FR"/>
        </w:rPr>
      </w:pPr>
    </w:p>
    <w:p w14:paraId="1FC3427D" w14:textId="77777777" w:rsidR="00EF3FE6" w:rsidRPr="00CB3C2C" w:rsidRDefault="00EF3FE6" w:rsidP="00D04932">
      <w:pPr>
        <w:spacing w:line="240" w:lineRule="exact"/>
        <w:jc w:val="both"/>
        <w:rPr>
          <w:lang w:val="fr-FR"/>
        </w:rPr>
      </w:pPr>
    </w:p>
    <w:p w14:paraId="20DA6C56" w14:textId="77777777" w:rsidR="00EF3FE6" w:rsidRPr="00CB3C2C" w:rsidRDefault="00EF3FE6" w:rsidP="00D04932">
      <w:pPr>
        <w:spacing w:line="240" w:lineRule="exact"/>
        <w:jc w:val="both"/>
        <w:rPr>
          <w:lang w:val="fr-FR"/>
        </w:rPr>
      </w:pPr>
    </w:p>
    <w:p w14:paraId="767AD82F" w14:textId="77777777" w:rsidR="00EF3FE6" w:rsidRPr="009F7AD1" w:rsidRDefault="00EF3FE6" w:rsidP="00D04932">
      <w:pPr>
        <w:spacing w:line="240" w:lineRule="exact"/>
        <w:jc w:val="both"/>
        <w:rPr>
          <w:rFonts w:ascii="Trebuchet MS" w:eastAsia="Trebuchet MS" w:hAnsi="Trebuchet MS" w:cs="Trebuchet MS"/>
          <w:b/>
          <w:color w:val="000000"/>
          <w:lang w:val="fr-FR"/>
        </w:rPr>
      </w:pPr>
    </w:p>
    <w:p w14:paraId="59A0D7DE" w14:textId="77777777" w:rsidR="00EF3FE6" w:rsidRPr="00CB3C2C" w:rsidRDefault="00EF3FE6" w:rsidP="00D04932">
      <w:pPr>
        <w:spacing w:line="240" w:lineRule="exact"/>
        <w:jc w:val="both"/>
        <w:rPr>
          <w:lang w:val="fr-FR"/>
        </w:rPr>
      </w:pPr>
    </w:p>
    <w:p w14:paraId="0A8632BF" w14:textId="77777777" w:rsidR="00EF3FE6" w:rsidRPr="00CB3C2C" w:rsidRDefault="00EF3FE6" w:rsidP="00D04932">
      <w:pPr>
        <w:spacing w:line="240" w:lineRule="exact"/>
        <w:jc w:val="both"/>
        <w:rPr>
          <w:lang w:val="fr-FR"/>
        </w:rPr>
      </w:pPr>
    </w:p>
    <w:p w14:paraId="59558DB8" w14:textId="77777777" w:rsidR="00EF3FE6" w:rsidRPr="00CB3C2C" w:rsidRDefault="00EF3FE6" w:rsidP="00D04932">
      <w:pPr>
        <w:spacing w:line="240" w:lineRule="exact"/>
        <w:jc w:val="both"/>
        <w:rPr>
          <w:lang w:val="fr-FR"/>
        </w:rPr>
      </w:pPr>
    </w:p>
    <w:p w14:paraId="422ABEDC" w14:textId="77777777" w:rsidR="00EF3FE6" w:rsidRPr="00CB3C2C" w:rsidRDefault="00EF3FE6" w:rsidP="008D051E">
      <w:pPr>
        <w:spacing w:line="240" w:lineRule="exact"/>
        <w:jc w:val="center"/>
        <w:rPr>
          <w:lang w:val="fr-FR"/>
        </w:rPr>
      </w:pPr>
    </w:p>
    <w:p w14:paraId="7CE8D0CA" w14:textId="77777777" w:rsidR="00EF3FE6" w:rsidRPr="00CB3C2C" w:rsidRDefault="00EF3FE6" w:rsidP="008D051E">
      <w:pPr>
        <w:spacing w:line="240" w:lineRule="exact"/>
        <w:jc w:val="center"/>
        <w:rPr>
          <w:lang w:val="fr-FR"/>
        </w:rPr>
      </w:pPr>
    </w:p>
    <w:p w14:paraId="0A9ED18B" w14:textId="77777777" w:rsidR="00EF3FE6" w:rsidRPr="00CB3C2C" w:rsidRDefault="00EF3FE6" w:rsidP="008D051E">
      <w:pPr>
        <w:spacing w:line="240" w:lineRule="exact"/>
        <w:jc w:val="center"/>
        <w:rPr>
          <w:lang w:val="fr-FR"/>
        </w:rPr>
      </w:pPr>
    </w:p>
    <w:p w14:paraId="09D9743A" w14:textId="77777777" w:rsidR="00EF3FE6" w:rsidRPr="00CB3C2C" w:rsidRDefault="00EF3FE6" w:rsidP="008D051E">
      <w:pPr>
        <w:spacing w:after="20" w:line="240" w:lineRule="exact"/>
        <w:jc w:val="center"/>
        <w:rPr>
          <w:lang w:val="fr-FR"/>
        </w:rPr>
      </w:pPr>
    </w:p>
    <w:p w14:paraId="764C876B" w14:textId="77777777" w:rsidR="00EF3FE6" w:rsidRPr="00CB3C2C" w:rsidRDefault="007901F6" w:rsidP="008D051E">
      <w:pPr>
        <w:spacing w:line="279" w:lineRule="exact"/>
        <w:ind w:left="20" w:right="20"/>
        <w:jc w:val="center"/>
        <w:rPr>
          <w:rFonts w:ascii="Trebuchet MS" w:eastAsia="Trebuchet MS" w:hAnsi="Trebuchet MS" w:cs="Trebuchet MS"/>
          <w:b/>
          <w:color w:val="000000"/>
          <w:lang w:val="fr-FR"/>
        </w:rPr>
      </w:pPr>
      <w:r w:rsidRPr="00CB3C2C">
        <w:rPr>
          <w:rFonts w:ascii="Trebuchet MS" w:eastAsia="Trebuchet MS" w:hAnsi="Trebuchet MS" w:cs="Trebuchet MS"/>
          <w:b/>
          <w:color w:val="000000"/>
          <w:lang w:val="fr-FR"/>
        </w:rPr>
        <w:t>Groupement Hospitalier de Territoire Hôpitaux de Provence</w:t>
      </w:r>
    </w:p>
    <w:p w14:paraId="70F41678" w14:textId="4C350665" w:rsidR="00EF3FE6" w:rsidRPr="00CB3C2C" w:rsidRDefault="007901F6" w:rsidP="008D051E">
      <w:pPr>
        <w:spacing w:line="279" w:lineRule="exact"/>
        <w:ind w:left="20" w:right="20"/>
        <w:jc w:val="center"/>
        <w:rPr>
          <w:rFonts w:ascii="Trebuchet MS" w:eastAsia="Trebuchet MS" w:hAnsi="Trebuchet MS" w:cs="Trebuchet MS"/>
          <w:color w:val="000000"/>
          <w:lang w:val="fr-FR"/>
        </w:rPr>
      </w:pPr>
      <w:r w:rsidRPr="00CB3C2C">
        <w:rPr>
          <w:rFonts w:ascii="Trebuchet MS" w:eastAsia="Trebuchet MS" w:hAnsi="Trebuchet MS" w:cs="Trebuchet MS"/>
          <w:b/>
          <w:color w:val="000000"/>
          <w:lang w:val="fr-FR"/>
        </w:rPr>
        <w:t>Procédure portée par l'APHM</w:t>
      </w:r>
    </w:p>
    <w:p w14:paraId="5F0EEA82" w14:textId="77777777" w:rsidR="00EF3FE6" w:rsidRPr="00CB3C2C" w:rsidRDefault="007901F6" w:rsidP="008D051E">
      <w:pPr>
        <w:spacing w:line="279" w:lineRule="exact"/>
        <w:ind w:left="20" w:right="20"/>
        <w:jc w:val="center"/>
        <w:rPr>
          <w:rFonts w:ascii="Trebuchet MS" w:eastAsia="Trebuchet MS" w:hAnsi="Trebuchet MS" w:cs="Trebuchet MS"/>
          <w:color w:val="000000"/>
          <w:lang w:val="fr-FR"/>
        </w:rPr>
      </w:pPr>
      <w:r w:rsidRPr="00CB3C2C">
        <w:rPr>
          <w:rFonts w:ascii="Trebuchet MS" w:eastAsia="Trebuchet MS" w:hAnsi="Trebuchet MS" w:cs="Trebuchet MS"/>
          <w:color w:val="000000"/>
          <w:lang w:val="fr-FR"/>
        </w:rPr>
        <w:t>80 RUE BROCHIER</w:t>
      </w:r>
    </w:p>
    <w:p w14:paraId="5A47733D" w14:textId="77777777" w:rsidR="00EF3FE6" w:rsidRPr="00CB3C2C" w:rsidRDefault="007901F6" w:rsidP="008D051E">
      <w:pPr>
        <w:spacing w:line="279" w:lineRule="exact"/>
        <w:ind w:left="20" w:right="20"/>
        <w:jc w:val="center"/>
        <w:rPr>
          <w:rFonts w:ascii="Trebuchet MS" w:eastAsia="Trebuchet MS" w:hAnsi="Trebuchet MS" w:cs="Trebuchet MS"/>
          <w:color w:val="000000"/>
          <w:lang w:val="fr-FR"/>
        </w:rPr>
      </w:pPr>
      <w:r w:rsidRPr="00CB3C2C">
        <w:rPr>
          <w:rFonts w:ascii="Trebuchet MS" w:eastAsia="Trebuchet MS" w:hAnsi="Trebuchet MS" w:cs="Trebuchet MS"/>
          <w:color w:val="000000"/>
          <w:lang w:val="fr-FR"/>
        </w:rPr>
        <w:t>13354 MARSEILLE CEDEX 5</w:t>
      </w:r>
    </w:p>
    <w:p w14:paraId="021CC83A" w14:textId="77777777" w:rsidR="00EF3FE6" w:rsidRPr="00CB3C2C" w:rsidRDefault="00EF3FE6" w:rsidP="008D051E">
      <w:pPr>
        <w:spacing w:line="279" w:lineRule="exact"/>
        <w:ind w:left="20" w:right="20"/>
        <w:jc w:val="center"/>
        <w:rPr>
          <w:rFonts w:ascii="Trebuchet MS" w:eastAsia="Trebuchet MS" w:hAnsi="Trebuchet MS" w:cs="Trebuchet MS"/>
          <w:color w:val="000000"/>
          <w:lang w:val="fr-FR"/>
        </w:rPr>
        <w:sectPr w:rsidR="00EF3FE6" w:rsidRPr="00CB3C2C">
          <w:pgSz w:w="11900" w:h="16840"/>
          <w:pgMar w:top="1134" w:right="1134" w:bottom="1134" w:left="1134" w:header="1134" w:footer="1134" w:gutter="0"/>
          <w:cols w:space="708"/>
        </w:sectPr>
      </w:pPr>
    </w:p>
    <w:p w14:paraId="2539FD1D" w14:textId="77777777" w:rsidR="00EF3FE6" w:rsidRPr="00CB3C2C" w:rsidRDefault="00EF3FE6" w:rsidP="00D04932">
      <w:pPr>
        <w:spacing w:line="20" w:lineRule="exact"/>
        <w:jc w:val="both"/>
        <w:rPr>
          <w:sz w:val="2"/>
          <w:lang w:val="fr-FR"/>
        </w:rPr>
      </w:pPr>
    </w:p>
    <w:p w14:paraId="3CB0032D" w14:textId="77777777" w:rsidR="00EF3FE6" w:rsidRPr="00CB3C2C" w:rsidRDefault="007901F6" w:rsidP="00D04932">
      <w:pPr>
        <w:spacing w:after="120"/>
        <w:ind w:left="20" w:right="20"/>
        <w:jc w:val="both"/>
        <w:rPr>
          <w:rFonts w:ascii="Trebuchet MS" w:eastAsia="Trebuchet MS" w:hAnsi="Trebuchet MS" w:cs="Trebuchet MS"/>
          <w:b/>
          <w:color w:val="000000"/>
          <w:lang w:val="fr-FR"/>
        </w:rPr>
      </w:pPr>
      <w:r w:rsidRPr="00CB3C2C">
        <w:rPr>
          <w:rFonts w:ascii="Trebuchet MS" w:eastAsia="Trebuchet MS" w:hAnsi="Trebuchet MS" w:cs="Trebuchet MS"/>
          <w:b/>
          <w:color w:val="000000"/>
          <w:lang w:val="fr-FR"/>
        </w:rPr>
        <w:t>SOMMAIRE</w:t>
      </w:r>
    </w:p>
    <w:p w14:paraId="4776A452" w14:textId="77777777" w:rsidR="00EF3FE6" w:rsidRPr="00CB3C2C" w:rsidRDefault="00EF3FE6" w:rsidP="00D04932">
      <w:pPr>
        <w:spacing w:after="80" w:line="240" w:lineRule="exact"/>
        <w:jc w:val="both"/>
        <w:rPr>
          <w:lang w:val="fr-FR"/>
        </w:rPr>
      </w:pPr>
    </w:p>
    <w:p w14:paraId="22164966" w14:textId="77777777" w:rsidR="00B24F3F" w:rsidRDefault="007901F6">
      <w:pPr>
        <w:pStyle w:val="TM1"/>
        <w:tabs>
          <w:tab w:val="right" w:leader="dot" w:pos="9622"/>
        </w:tabs>
        <w:rPr>
          <w:rFonts w:asciiTheme="minorHAnsi" w:eastAsiaTheme="minorEastAsia" w:hAnsiTheme="minorHAnsi" w:cstheme="minorBidi"/>
          <w:noProof/>
          <w:sz w:val="22"/>
          <w:szCs w:val="22"/>
          <w:lang w:val="fr-FR" w:eastAsia="fr-FR"/>
        </w:rPr>
      </w:pPr>
      <w:r w:rsidRPr="00CB3C2C">
        <w:rPr>
          <w:rFonts w:ascii="Trebuchet MS" w:eastAsia="Trebuchet MS" w:hAnsi="Trebuchet MS" w:cs="Trebuchet MS"/>
          <w:color w:val="000000"/>
          <w:sz w:val="22"/>
          <w:lang w:val="fr-FR"/>
        </w:rPr>
        <w:fldChar w:fldCharType="begin"/>
      </w:r>
      <w:r w:rsidRPr="00CB3C2C">
        <w:rPr>
          <w:rFonts w:ascii="Trebuchet MS" w:eastAsia="Trebuchet MS" w:hAnsi="Trebuchet MS" w:cs="Trebuchet MS"/>
          <w:color w:val="000000"/>
          <w:sz w:val="22"/>
          <w:lang w:val="fr-FR"/>
        </w:rPr>
        <w:instrText xml:space="preserve"> TOC </w:instrText>
      </w:r>
      <w:r w:rsidRPr="00CB3C2C">
        <w:rPr>
          <w:rFonts w:ascii="Trebuchet MS" w:eastAsia="Trebuchet MS" w:hAnsi="Trebuchet MS" w:cs="Trebuchet MS"/>
          <w:color w:val="000000"/>
          <w:sz w:val="22"/>
          <w:lang w:val="fr-FR"/>
        </w:rPr>
        <w:fldChar w:fldCharType="separate"/>
      </w:r>
      <w:r w:rsidR="00B24F3F" w:rsidRPr="009975D6">
        <w:rPr>
          <w:rFonts w:ascii="Trebuchet MS" w:eastAsia="Trebuchet MS" w:hAnsi="Trebuchet MS" w:cs="Trebuchet MS"/>
          <w:noProof/>
          <w:color w:val="000000"/>
          <w:lang w:val="fr-FR"/>
        </w:rPr>
        <w:t>Préambule</w:t>
      </w:r>
      <w:r w:rsidR="00B24F3F">
        <w:rPr>
          <w:noProof/>
        </w:rPr>
        <w:tab/>
      </w:r>
      <w:r w:rsidR="00B24F3F">
        <w:rPr>
          <w:noProof/>
        </w:rPr>
        <w:fldChar w:fldCharType="begin"/>
      </w:r>
      <w:r w:rsidR="00B24F3F">
        <w:rPr>
          <w:noProof/>
        </w:rPr>
        <w:instrText xml:space="preserve"> PAGEREF _Toc161066146 \h </w:instrText>
      </w:r>
      <w:r w:rsidR="00B24F3F">
        <w:rPr>
          <w:noProof/>
        </w:rPr>
      </w:r>
      <w:r w:rsidR="00B24F3F">
        <w:rPr>
          <w:noProof/>
        </w:rPr>
        <w:fldChar w:fldCharType="separate"/>
      </w:r>
      <w:r w:rsidR="00B24F3F">
        <w:rPr>
          <w:noProof/>
        </w:rPr>
        <w:t>4</w:t>
      </w:r>
      <w:r w:rsidR="00B24F3F">
        <w:rPr>
          <w:noProof/>
        </w:rPr>
        <w:fldChar w:fldCharType="end"/>
      </w:r>
    </w:p>
    <w:p w14:paraId="4C0A9C94" w14:textId="77777777" w:rsidR="00B24F3F" w:rsidRDefault="00B24F3F">
      <w:pPr>
        <w:pStyle w:val="TM1"/>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 – Contexte</w:t>
      </w:r>
      <w:r>
        <w:rPr>
          <w:noProof/>
        </w:rPr>
        <w:tab/>
      </w:r>
      <w:r>
        <w:rPr>
          <w:noProof/>
        </w:rPr>
        <w:fldChar w:fldCharType="begin"/>
      </w:r>
      <w:r>
        <w:rPr>
          <w:noProof/>
        </w:rPr>
        <w:instrText xml:space="preserve"> PAGEREF _Toc161066147 \h </w:instrText>
      </w:r>
      <w:r>
        <w:rPr>
          <w:noProof/>
        </w:rPr>
      </w:r>
      <w:r>
        <w:rPr>
          <w:noProof/>
        </w:rPr>
        <w:fldChar w:fldCharType="separate"/>
      </w:r>
      <w:r>
        <w:rPr>
          <w:noProof/>
        </w:rPr>
        <w:t>4</w:t>
      </w:r>
      <w:r>
        <w:rPr>
          <w:noProof/>
        </w:rPr>
        <w:fldChar w:fldCharType="end"/>
      </w:r>
    </w:p>
    <w:p w14:paraId="4E25C164" w14:textId="77777777" w:rsidR="00B24F3F" w:rsidRDefault="00B24F3F">
      <w:pPr>
        <w:pStyle w:val="TM1"/>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2 - Dispositions générales du Système d’Acquisition Dynamique</w:t>
      </w:r>
      <w:r>
        <w:rPr>
          <w:noProof/>
        </w:rPr>
        <w:tab/>
      </w:r>
      <w:r>
        <w:rPr>
          <w:noProof/>
        </w:rPr>
        <w:fldChar w:fldCharType="begin"/>
      </w:r>
      <w:r>
        <w:rPr>
          <w:noProof/>
        </w:rPr>
        <w:instrText xml:space="preserve"> PAGEREF _Toc161066148 \h </w:instrText>
      </w:r>
      <w:r>
        <w:rPr>
          <w:noProof/>
        </w:rPr>
      </w:r>
      <w:r>
        <w:rPr>
          <w:noProof/>
        </w:rPr>
        <w:fldChar w:fldCharType="separate"/>
      </w:r>
      <w:r>
        <w:rPr>
          <w:noProof/>
        </w:rPr>
        <w:t>4</w:t>
      </w:r>
      <w:r>
        <w:rPr>
          <w:noProof/>
        </w:rPr>
        <w:fldChar w:fldCharType="end"/>
      </w:r>
    </w:p>
    <w:p w14:paraId="1978FB30"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2.1 - Objet du contrat</w:t>
      </w:r>
      <w:r>
        <w:rPr>
          <w:noProof/>
        </w:rPr>
        <w:tab/>
      </w:r>
      <w:r>
        <w:rPr>
          <w:noProof/>
        </w:rPr>
        <w:fldChar w:fldCharType="begin"/>
      </w:r>
      <w:r>
        <w:rPr>
          <w:noProof/>
        </w:rPr>
        <w:instrText xml:space="preserve"> PAGEREF _Toc161066149 \h </w:instrText>
      </w:r>
      <w:r>
        <w:rPr>
          <w:noProof/>
        </w:rPr>
      </w:r>
      <w:r>
        <w:rPr>
          <w:noProof/>
        </w:rPr>
        <w:fldChar w:fldCharType="separate"/>
      </w:r>
      <w:r>
        <w:rPr>
          <w:noProof/>
        </w:rPr>
        <w:t>4</w:t>
      </w:r>
      <w:r>
        <w:rPr>
          <w:noProof/>
        </w:rPr>
        <w:fldChar w:fldCharType="end"/>
      </w:r>
    </w:p>
    <w:p w14:paraId="51491C74"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2.2 - Catégories et montants du SAD</w:t>
      </w:r>
      <w:r>
        <w:rPr>
          <w:noProof/>
        </w:rPr>
        <w:tab/>
      </w:r>
      <w:r>
        <w:rPr>
          <w:noProof/>
        </w:rPr>
        <w:fldChar w:fldCharType="begin"/>
      </w:r>
      <w:r>
        <w:rPr>
          <w:noProof/>
        </w:rPr>
        <w:instrText xml:space="preserve"> PAGEREF _Toc161066150 \h </w:instrText>
      </w:r>
      <w:r>
        <w:rPr>
          <w:noProof/>
        </w:rPr>
      </w:r>
      <w:r>
        <w:rPr>
          <w:noProof/>
        </w:rPr>
        <w:fldChar w:fldCharType="separate"/>
      </w:r>
      <w:r>
        <w:rPr>
          <w:noProof/>
        </w:rPr>
        <w:t>5</w:t>
      </w:r>
      <w:r>
        <w:rPr>
          <w:noProof/>
        </w:rPr>
        <w:fldChar w:fldCharType="end"/>
      </w:r>
    </w:p>
    <w:p w14:paraId="7CD57AEF"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2.3 - Durée du système d’acquisition dynamique</w:t>
      </w:r>
      <w:r>
        <w:rPr>
          <w:noProof/>
        </w:rPr>
        <w:tab/>
      </w:r>
      <w:r>
        <w:rPr>
          <w:noProof/>
        </w:rPr>
        <w:fldChar w:fldCharType="begin"/>
      </w:r>
      <w:r>
        <w:rPr>
          <w:noProof/>
        </w:rPr>
        <w:instrText xml:space="preserve"> PAGEREF _Toc161066151 \h </w:instrText>
      </w:r>
      <w:r>
        <w:rPr>
          <w:noProof/>
        </w:rPr>
      </w:r>
      <w:r>
        <w:rPr>
          <w:noProof/>
        </w:rPr>
        <w:fldChar w:fldCharType="separate"/>
      </w:r>
      <w:r>
        <w:rPr>
          <w:noProof/>
        </w:rPr>
        <w:t>6</w:t>
      </w:r>
      <w:r>
        <w:rPr>
          <w:noProof/>
        </w:rPr>
        <w:fldChar w:fldCharType="end"/>
      </w:r>
    </w:p>
    <w:p w14:paraId="24DA1923"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2.4 - Les modalités de candidature au SAD</w:t>
      </w:r>
      <w:r>
        <w:rPr>
          <w:noProof/>
        </w:rPr>
        <w:tab/>
      </w:r>
      <w:r>
        <w:rPr>
          <w:noProof/>
        </w:rPr>
        <w:fldChar w:fldCharType="begin"/>
      </w:r>
      <w:r>
        <w:rPr>
          <w:noProof/>
        </w:rPr>
        <w:instrText xml:space="preserve"> PAGEREF _Toc161066152 \h </w:instrText>
      </w:r>
      <w:r>
        <w:rPr>
          <w:noProof/>
        </w:rPr>
      </w:r>
      <w:r>
        <w:rPr>
          <w:noProof/>
        </w:rPr>
        <w:fldChar w:fldCharType="separate"/>
      </w:r>
      <w:r>
        <w:rPr>
          <w:noProof/>
        </w:rPr>
        <w:t>6</w:t>
      </w:r>
      <w:r>
        <w:rPr>
          <w:noProof/>
        </w:rPr>
        <w:fldChar w:fldCharType="end"/>
      </w:r>
    </w:p>
    <w:p w14:paraId="5E03265C"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2.5 - Obligations des candidats retenus</w:t>
      </w:r>
      <w:r>
        <w:rPr>
          <w:noProof/>
        </w:rPr>
        <w:tab/>
      </w:r>
      <w:r>
        <w:rPr>
          <w:noProof/>
        </w:rPr>
        <w:fldChar w:fldCharType="begin"/>
      </w:r>
      <w:r>
        <w:rPr>
          <w:noProof/>
        </w:rPr>
        <w:instrText xml:space="preserve"> PAGEREF _Toc161066153 \h </w:instrText>
      </w:r>
      <w:r>
        <w:rPr>
          <w:noProof/>
        </w:rPr>
      </w:r>
      <w:r>
        <w:rPr>
          <w:noProof/>
        </w:rPr>
        <w:fldChar w:fldCharType="separate"/>
      </w:r>
      <w:r>
        <w:rPr>
          <w:noProof/>
        </w:rPr>
        <w:t>6</w:t>
      </w:r>
      <w:r>
        <w:rPr>
          <w:noProof/>
        </w:rPr>
        <w:fldChar w:fldCharType="end"/>
      </w:r>
    </w:p>
    <w:p w14:paraId="39E37EAC" w14:textId="77777777" w:rsidR="00B24F3F" w:rsidRDefault="00B24F3F">
      <w:pPr>
        <w:pStyle w:val="TM1"/>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3 - Modalités de passation des marchés spécifiques</w:t>
      </w:r>
      <w:r>
        <w:rPr>
          <w:noProof/>
        </w:rPr>
        <w:tab/>
      </w:r>
      <w:r>
        <w:rPr>
          <w:noProof/>
        </w:rPr>
        <w:fldChar w:fldCharType="begin"/>
      </w:r>
      <w:r>
        <w:rPr>
          <w:noProof/>
        </w:rPr>
        <w:instrText xml:space="preserve"> PAGEREF _Toc161066154 \h </w:instrText>
      </w:r>
      <w:r>
        <w:rPr>
          <w:noProof/>
        </w:rPr>
      </w:r>
      <w:r>
        <w:rPr>
          <w:noProof/>
        </w:rPr>
        <w:fldChar w:fldCharType="separate"/>
      </w:r>
      <w:r>
        <w:rPr>
          <w:noProof/>
        </w:rPr>
        <w:t>7</w:t>
      </w:r>
      <w:r>
        <w:rPr>
          <w:noProof/>
        </w:rPr>
        <w:fldChar w:fldCharType="end"/>
      </w:r>
    </w:p>
    <w:p w14:paraId="677F71DC"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3.1 - Passation des marchés spécifiques</w:t>
      </w:r>
      <w:r>
        <w:rPr>
          <w:noProof/>
        </w:rPr>
        <w:tab/>
      </w:r>
      <w:r>
        <w:rPr>
          <w:noProof/>
        </w:rPr>
        <w:fldChar w:fldCharType="begin"/>
      </w:r>
      <w:r>
        <w:rPr>
          <w:noProof/>
        </w:rPr>
        <w:instrText xml:space="preserve"> PAGEREF _Toc161066155 \h </w:instrText>
      </w:r>
      <w:r>
        <w:rPr>
          <w:noProof/>
        </w:rPr>
      </w:r>
      <w:r>
        <w:rPr>
          <w:noProof/>
        </w:rPr>
        <w:fldChar w:fldCharType="separate"/>
      </w:r>
      <w:r>
        <w:rPr>
          <w:noProof/>
        </w:rPr>
        <w:t>7</w:t>
      </w:r>
      <w:r>
        <w:rPr>
          <w:noProof/>
        </w:rPr>
        <w:fldChar w:fldCharType="end"/>
      </w:r>
    </w:p>
    <w:p w14:paraId="1F3FFBE9"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3.2 - Objet des marchés spécifiques</w:t>
      </w:r>
      <w:r>
        <w:rPr>
          <w:noProof/>
        </w:rPr>
        <w:tab/>
      </w:r>
      <w:r>
        <w:rPr>
          <w:noProof/>
        </w:rPr>
        <w:fldChar w:fldCharType="begin"/>
      </w:r>
      <w:r>
        <w:rPr>
          <w:noProof/>
        </w:rPr>
        <w:instrText xml:space="preserve"> PAGEREF _Toc161066156 \h </w:instrText>
      </w:r>
      <w:r>
        <w:rPr>
          <w:noProof/>
        </w:rPr>
      </w:r>
      <w:r>
        <w:rPr>
          <w:noProof/>
        </w:rPr>
        <w:fldChar w:fldCharType="separate"/>
      </w:r>
      <w:r>
        <w:rPr>
          <w:noProof/>
        </w:rPr>
        <w:t>7</w:t>
      </w:r>
      <w:r>
        <w:rPr>
          <w:noProof/>
        </w:rPr>
        <w:fldChar w:fldCharType="end"/>
      </w:r>
    </w:p>
    <w:p w14:paraId="74AFDE33"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3.3 - Forme des marches spécifiques</w:t>
      </w:r>
      <w:r>
        <w:rPr>
          <w:noProof/>
        </w:rPr>
        <w:tab/>
      </w:r>
      <w:r>
        <w:rPr>
          <w:noProof/>
        </w:rPr>
        <w:fldChar w:fldCharType="begin"/>
      </w:r>
      <w:r>
        <w:rPr>
          <w:noProof/>
        </w:rPr>
        <w:instrText xml:space="preserve"> PAGEREF _Toc161066157 \h </w:instrText>
      </w:r>
      <w:r>
        <w:rPr>
          <w:noProof/>
        </w:rPr>
      </w:r>
      <w:r>
        <w:rPr>
          <w:noProof/>
        </w:rPr>
        <w:fldChar w:fldCharType="separate"/>
      </w:r>
      <w:r>
        <w:rPr>
          <w:noProof/>
        </w:rPr>
        <w:t>7</w:t>
      </w:r>
      <w:r>
        <w:rPr>
          <w:noProof/>
        </w:rPr>
        <w:fldChar w:fldCharType="end"/>
      </w:r>
    </w:p>
    <w:p w14:paraId="19EC5273"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3.4 - Durée des marchés spécifiques (MS)</w:t>
      </w:r>
      <w:r>
        <w:rPr>
          <w:noProof/>
        </w:rPr>
        <w:tab/>
      </w:r>
      <w:r>
        <w:rPr>
          <w:noProof/>
        </w:rPr>
        <w:fldChar w:fldCharType="begin"/>
      </w:r>
      <w:r>
        <w:rPr>
          <w:noProof/>
        </w:rPr>
        <w:instrText xml:space="preserve"> PAGEREF _Toc161066158 \h </w:instrText>
      </w:r>
      <w:r>
        <w:rPr>
          <w:noProof/>
        </w:rPr>
      </w:r>
      <w:r>
        <w:rPr>
          <w:noProof/>
        </w:rPr>
        <w:fldChar w:fldCharType="separate"/>
      </w:r>
      <w:r>
        <w:rPr>
          <w:noProof/>
        </w:rPr>
        <w:t>8</w:t>
      </w:r>
      <w:r>
        <w:rPr>
          <w:noProof/>
        </w:rPr>
        <w:fldChar w:fldCharType="end"/>
      </w:r>
    </w:p>
    <w:p w14:paraId="1A23CC70"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3.5 - Documents de consultation pour marches spécifiques</w:t>
      </w:r>
      <w:r>
        <w:rPr>
          <w:noProof/>
        </w:rPr>
        <w:tab/>
      </w:r>
      <w:r>
        <w:rPr>
          <w:noProof/>
        </w:rPr>
        <w:fldChar w:fldCharType="begin"/>
      </w:r>
      <w:r>
        <w:rPr>
          <w:noProof/>
        </w:rPr>
        <w:instrText xml:space="preserve"> PAGEREF _Toc161066159 \h </w:instrText>
      </w:r>
      <w:r>
        <w:rPr>
          <w:noProof/>
        </w:rPr>
      </w:r>
      <w:r>
        <w:rPr>
          <w:noProof/>
        </w:rPr>
        <w:fldChar w:fldCharType="separate"/>
      </w:r>
      <w:r>
        <w:rPr>
          <w:noProof/>
        </w:rPr>
        <w:t>8</w:t>
      </w:r>
      <w:r>
        <w:rPr>
          <w:noProof/>
        </w:rPr>
        <w:fldChar w:fldCharType="end"/>
      </w:r>
    </w:p>
    <w:p w14:paraId="6A66A32D"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3.6 - Dossier à remettre et contenu de l’offre</w:t>
      </w:r>
      <w:r>
        <w:rPr>
          <w:noProof/>
        </w:rPr>
        <w:tab/>
      </w:r>
      <w:r>
        <w:rPr>
          <w:noProof/>
        </w:rPr>
        <w:fldChar w:fldCharType="begin"/>
      </w:r>
      <w:r>
        <w:rPr>
          <w:noProof/>
        </w:rPr>
        <w:instrText xml:space="preserve"> PAGEREF _Toc161066160 \h </w:instrText>
      </w:r>
      <w:r>
        <w:rPr>
          <w:noProof/>
        </w:rPr>
      </w:r>
      <w:r>
        <w:rPr>
          <w:noProof/>
        </w:rPr>
        <w:fldChar w:fldCharType="separate"/>
      </w:r>
      <w:r>
        <w:rPr>
          <w:noProof/>
        </w:rPr>
        <w:t>8</w:t>
      </w:r>
      <w:r>
        <w:rPr>
          <w:noProof/>
        </w:rPr>
        <w:fldChar w:fldCharType="end"/>
      </w:r>
    </w:p>
    <w:p w14:paraId="7E8EE1EA"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3.7 - Modalités de remise des offres</w:t>
      </w:r>
      <w:r>
        <w:rPr>
          <w:noProof/>
        </w:rPr>
        <w:tab/>
      </w:r>
      <w:r>
        <w:rPr>
          <w:noProof/>
        </w:rPr>
        <w:fldChar w:fldCharType="begin"/>
      </w:r>
      <w:r>
        <w:rPr>
          <w:noProof/>
        </w:rPr>
        <w:instrText xml:space="preserve"> PAGEREF _Toc161066161 \h </w:instrText>
      </w:r>
      <w:r>
        <w:rPr>
          <w:noProof/>
        </w:rPr>
      </w:r>
      <w:r>
        <w:rPr>
          <w:noProof/>
        </w:rPr>
        <w:fldChar w:fldCharType="separate"/>
      </w:r>
      <w:r>
        <w:rPr>
          <w:noProof/>
        </w:rPr>
        <w:t>8</w:t>
      </w:r>
      <w:r>
        <w:rPr>
          <w:noProof/>
        </w:rPr>
        <w:fldChar w:fldCharType="end"/>
      </w:r>
    </w:p>
    <w:p w14:paraId="4A7DD5C7"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3.8 - Evaluation des offres des marches spécifiques</w:t>
      </w:r>
      <w:r>
        <w:rPr>
          <w:noProof/>
        </w:rPr>
        <w:tab/>
      </w:r>
      <w:r>
        <w:rPr>
          <w:noProof/>
        </w:rPr>
        <w:fldChar w:fldCharType="begin"/>
      </w:r>
      <w:r>
        <w:rPr>
          <w:noProof/>
        </w:rPr>
        <w:instrText xml:space="preserve"> PAGEREF _Toc161066162 \h </w:instrText>
      </w:r>
      <w:r>
        <w:rPr>
          <w:noProof/>
        </w:rPr>
      </w:r>
      <w:r>
        <w:rPr>
          <w:noProof/>
        </w:rPr>
        <w:fldChar w:fldCharType="separate"/>
      </w:r>
      <w:r>
        <w:rPr>
          <w:noProof/>
        </w:rPr>
        <w:t>9</w:t>
      </w:r>
      <w:r>
        <w:rPr>
          <w:noProof/>
        </w:rPr>
        <w:fldChar w:fldCharType="end"/>
      </w:r>
    </w:p>
    <w:p w14:paraId="587F123A"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3.9 - Notification</w:t>
      </w:r>
      <w:r>
        <w:rPr>
          <w:noProof/>
        </w:rPr>
        <w:tab/>
      </w:r>
      <w:r>
        <w:rPr>
          <w:noProof/>
        </w:rPr>
        <w:fldChar w:fldCharType="begin"/>
      </w:r>
      <w:r>
        <w:rPr>
          <w:noProof/>
        </w:rPr>
        <w:instrText xml:space="preserve"> PAGEREF _Toc161066163 \h </w:instrText>
      </w:r>
      <w:r>
        <w:rPr>
          <w:noProof/>
        </w:rPr>
      </w:r>
      <w:r>
        <w:rPr>
          <w:noProof/>
        </w:rPr>
        <w:fldChar w:fldCharType="separate"/>
      </w:r>
      <w:r>
        <w:rPr>
          <w:noProof/>
        </w:rPr>
        <w:t>9</w:t>
      </w:r>
      <w:r>
        <w:rPr>
          <w:noProof/>
        </w:rPr>
        <w:fldChar w:fldCharType="end"/>
      </w:r>
    </w:p>
    <w:p w14:paraId="1DEB1A3B"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3.10 - Pièces du marché spécifique</w:t>
      </w:r>
      <w:r>
        <w:rPr>
          <w:noProof/>
        </w:rPr>
        <w:tab/>
      </w:r>
      <w:r>
        <w:rPr>
          <w:noProof/>
        </w:rPr>
        <w:fldChar w:fldCharType="begin"/>
      </w:r>
      <w:r>
        <w:rPr>
          <w:noProof/>
        </w:rPr>
        <w:instrText xml:space="preserve"> PAGEREF _Toc161066164 \h </w:instrText>
      </w:r>
      <w:r>
        <w:rPr>
          <w:noProof/>
        </w:rPr>
      </w:r>
      <w:r>
        <w:rPr>
          <w:noProof/>
        </w:rPr>
        <w:fldChar w:fldCharType="separate"/>
      </w:r>
      <w:r>
        <w:rPr>
          <w:noProof/>
        </w:rPr>
        <w:t>10</w:t>
      </w:r>
      <w:r>
        <w:rPr>
          <w:noProof/>
        </w:rPr>
        <w:fldChar w:fldCharType="end"/>
      </w:r>
    </w:p>
    <w:p w14:paraId="5F5A1722"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kern w:val="32"/>
          <w:lang w:val="fr-FR"/>
        </w:rPr>
        <w:t>4 - Pièces contractuelles du marché spécifique</w:t>
      </w:r>
      <w:r>
        <w:rPr>
          <w:noProof/>
        </w:rPr>
        <w:tab/>
      </w:r>
      <w:r>
        <w:rPr>
          <w:noProof/>
        </w:rPr>
        <w:fldChar w:fldCharType="begin"/>
      </w:r>
      <w:r>
        <w:rPr>
          <w:noProof/>
        </w:rPr>
        <w:instrText xml:space="preserve"> PAGEREF _Toc161066165 \h </w:instrText>
      </w:r>
      <w:r>
        <w:rPr>
          <w:noProof/>
        </w:rPr>
      </w:r>
      <w:r>
        <w:rPr>
          <w:noProof/>
        </w:rPr>
        <w:fldChar w:fldCharType="separate"/>
      </w:r>
      <w:r>
        <w:rPr>
          <w:noProof/>
        </w:rPr>
        <w:t>10</w:t>
      </w:r>
      <w:r>
        <w:rPr>
          <w:noProof/>
        </w:rPr>
        <w:fldChar w:fldCharType="end"/>
      </w:r>
    </w:p>
    <w:p w14:paraId="1E365B0E"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kern w:val="32"/>
          <w:lang w:val="fr-FR"/>
        </w:rPr>
        <w:t>5 – Délais d’exécution du marché spécifique</w:t>
      </w:r>
      <w:r>
        <w:rPr>
          <w:noProof/>
        </w:rPr>
        <w:tab/>
      </w:r>
      <w:r>
        <w:rPr>
          <w:noProof/>
        </w:rPr>
        <w:fldChar w:fldCharType="begin"/>
      </w:r>
      <w:r>
        <w:rPr>
          <w:noProof/>
        </w:rPr>
        <w:instrText xml:space="preserve"> PAGEREF _Toc161066166 \h </w:instrText>
      </w:r>
      <w:r>
        <w:rPr>
          <w:noProof/>
        </w:rPr>
      </w:r>
      <w:r>
        <w:rPr>
          <w:noProof/>
        </w:rPr>
        <w:fldChar w:fldCharType="separate"/>
      </w:r>
      <w:r>
        <w:rPr>
          <w:noProof/>
        </w:rPr>
        <w:t>10</w:t>
      </w:r>
      <w:r>
        <w:rPr>
          <w:noProof/>
        </w:rPr>
        <w:fldChar w:fldCharType="end"/>
      </w:r>
    </w:p>
    <w:p w14:paraId="264FEA8D"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kern w:val="32"/>
          <w:lang w:val="fr-FR"/>
        </w:rPr>
        <w:t>6 - Bon de commande</w:t>
      </w:r>
      <w:r>
        <w:rPr>
          <w:noProof/>
        </w:rPr>
        <w:tab/>
      </w:r>
      <w:r>
        <w:rPr>
          <w:noProof/>
        </w:rPr>
        <w:fldChar w:fldCharType="begin"/>
      </w:r>
      <w:r>
        <w:rPr>
          <w:noProof/>
        </w:rPr>
        <w:instrText xml:space="preserve"> PAGEREF _Toc161066167 \h </w:instrText>
      </w:r>
      <w:r>
        <w:rPr>
          <w:noProof/>
        </w:rPr>
      </w:r>
      <w:r>
        <w:rPr>
          <w:noProof/>
        </w:rPr>
        <w:fldChar w:fldCharType="separate"/>
      </w:r>
      <w:r>
        <w:rPr>
          <w:noProof/>
        </w:rPr>
        <w:t>10</w:t>
      </w:r>
      <w:r>
        <w:rPr>
          <w:noProof/>
        </w:rPr>
        <w:fldChar w:fldCharType="end"/>
      </w:r>
    </w:p>
    <w:p w14:paraId="62E5DB1E" w14:textId="77777777" w:rsidR="00B24F3F" w:rsidRDefault="00B24F3F">
      <w:pPr>
        <w:pStyle w:val="TM1"/>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7 – Prix des marchés spécifiques</w:t>
      </w:r>
      <w:r>
        <w:rPr>
          <w:noProof/>
        </w:rPr>
        <w:tab/>
      </w:r>
      <w:r>
        <w:rPr>
          <w:noProof/>
        </w:rPr>
        <w:fldChar w:fldCharType="begin"/>
      </w:r>
      <w:r>
        <w:rPr>
          <w:noProof/>
        </w:rPr>
        <w:instrText xml:space="preserve"> PAGEREF _Toc161066168 \h </w:instrText>
      </w:r>
      <w:r>
        <w:rPr>
          <w:noProof/>
        </w:rPr>
      </w:r>
      <w:r>
        <w:rPr>
          <w:noProof/>
        </w:rPr>
        <w:fldChar w:fldCharType="separate"/>
      </w:r>
      <w:r>
        <w:rPr>
          <w:noProof/>
        </w:rPr>
        <w:t>11</w:t>
      </w:r>
      <w:r>
        <w:rPr>
          <w:noProof/>
        </w:rPr>
        <w:fldChar w:fldCharType="end"/>
      </w:r>
    </w:p>
    <w:p w14:paraId="2713FB12"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7.1 - Caractéristiques des prix pratiqués</w:t>
      </w:r>
      <w:r>
        <w:rPr>
          <w:noProof/>
        </w:rPr>
        <w:tab/>
      </w:r>
      <w:r>
        <w:rPr>
          <w:noProof/>
        </w:rPr>
        <w:fldChar w:fldCharType="begin"/>
      </w:r>
      <w:r>
        <w:rPr>
          <w:noProof/>
        </w:rPr>
        <w:instrText xml:space="preserve"> PAGEREF _Toc161066169 \h </w:instrText>
      </w:r>
      <w:r>
        <w:rPr>
          <w:noProof/>
        </w:rPr>
      </w:r>
      <w:r>
        <w:rPr>
          <w:noProof/>
        </w:rPr>
        <w:fldChar w:fldCharType="separate"/>
      </w:r>
      <w:r>
        <w:rPr>
          <w:noProof/>
        </w:rPr>
        <w:t>11</w:t>
      </w:r>
      <w:r>
        <w:rPr>
          <w:noProof/>
        </w:rPr>
        <w:fldChar w:fldCharType="end"/>
      </w:r>
    </w:p>
    <w:p w14:paraId="4493ADF7"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7.2 - Modalités de variation des prix</w:t>
      </w:r>
      <w:r>
        <w:rPr>
          <w:noProof/>
        </w:rPr>
        <w:tab/>
      </w:r>
      <w:r>
        <w:rPr>
          <w:noProof/>
        </w:rPr>
        <w:fldChar w:fldCharType="begin"/>
      </w:r>
      <w:r>
        <w:rPr>
          <w:noProof/>
        </w:rPr>
        <w:instrText xml:space="preserve"> PAGEREF _Toc161066170 \h </w:instrText>
      </w:r>
      <w:r>
        <w:rPr>
          <w:noProof/>
        </w:rPr>
      </w:r>
      <w:r>
        <w:rPr>
          <w:noProof/>
        </w:rPr>
        <w:fldChar w:fldCharType="separate"/>
      </w:r>
      <w:r>
        <w:rPr>
          <w:noProof/>
        </w:rPr>
        <w:t>11</w:t>
      </w:r>
      <w:r>
        <w:rPr>
          <w:noProof/>
        </w:rPr>
        <w:fldChar w:fldCharType="end"/>
      </w:r>
    </w:p>
    <w:p w14:paraId="7085C10F" w14:textId="77777777" w:rsidR="00B24F3F" w:rsidRDefault="00B24F3F">
      <w:pPr>
        <w:pStyle w:val="TM1"/>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8 - Confidentialité et mesures de sécurité</w:t>
      </w:r>
      <w:r>
        <w:rPr>
          <w:noProof/>
        </w:rPr>
        <w:tab/>
      </w:r>
      <w:r>
        <w:rPr>
          <w:noProof/>
        </w:rPr>
        <w:fldChar w:fldCharType="begin"/>
      </w:r>
      <w:r>
        <w:rPr>
          <w:noProof/>
        </w:rPr>
        <w:instrText xml:space="preserve"> PAGEREF _Toc161066171 \h </w:instrText>
      </w:r>
      <w:r>
        <w:rPr>
          <w:noProof/>
        </w:rPr>
      </w:r>
      <w:r>
        <w:rPr>
          <w:noProof/>
        </w:rPr>
        <w:fldChar w:fldCharType="separate"/>
      </w:r>
      <w:r>
        <w:rPr>
          <w:noProof/>
        </w:rPr>
        <w:t>11</w:t>
      </w:r>
      <w:r>
        <w:rPr>
          <w:noProof/>
        </w:rPr>
        <w:fldChar w:fldCharType="end"/>
      </w:r>
    </w:p>
    <w:p w14:paraId="564C3E9B" w14:textId="77777777" w:rsidR="00B24F3F" w:rsidRDefault="00B24F3F">
      <w:pPr>
        <w:pStyle w:val="TM1"/>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9 - Condition d’exécution des prestations</w:t>
      </w:r>
      <w:r>
        <w:rPr>
          <w:noProof/>
        </w:rPr>
        <w:tab/>
      </w:r>
      <w:r>
        <w:rPr>
          <w:noProof/>
        </w:rPr>
        <w:fldChar w:fldCharType="begin"/>
      </w:r>
      <w:r>
        <w:rPr>
          <w:noProof/>
        </w:rPr>
        <w:instrText xml:space="preserve"> PAGEREF _Toc161066172 \h </w:instrText>
      </w:r>
      <w:r>
        <w:rPr>
          <w:noProof/>
        </w:rPr>
      </w:r>
      <w:r>
        <w:rPr>
          <w:noProof/>
        </w:rPr>
        <w:fldChar w:fldCharType="separate"/>
      </w:r>
      <w:r>
        <w:rPr>
          <w:noProof/>
        </w:rPr>
        <w:t>12</w:t>
      </w:r>
      <w:r>
        <w:rPr>
          <w:noProof/>
        </w:rPr>
        <w:fldChar w:fldCharType="end"/>
      </w:r>
    </w:p>
    <w:p w14:paraId="460A9859"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9.1 – Services utilisateurs et public visé</w:t>
      </w:r>
      <w:r>
        <w:rPr>
          <w:noProof/>
        </w:rPr>
        <w:tab/>
      </w:r>
      <w:r>
        <w:rPr>
          <w:noProof/>
        </w:rPr>
        <w:fldChar w:fldCharType="begin"/>
      </w:r>
      <w:r>
        <w:rPr>
          <w:noProof/>
        </w:rPr>
        <w:instrText xml:space="preserve"> PAGEREF _Toc161066173 \h </w:instrText>
      </w:r>
      <w:r>
        <w:rPr>
          <w:noProof/>
        </w:rPr>
      </w:r>
      <w:r>
        <w:rPr>
          <w:noProof/>
        </w:rPr>
        <w:fldChar w:fldCharType="separate"/>
      </w:r>
      <w:r>
        <w:rPr>
          <w:noProof/>
        </w:rPr>
        <w:t>12</w:t>
      </w:r>
      <w:r>
        <w:rPr>
          <w:noProof/>
        </w:rPr>
        <w:fldChar w:fldCharType="end"/>
      </w:r>
    </w:p>
    <w:p w14:paraId="1F837895"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9.2 – Livrables</w:t>
      </w:r>
      <w:r>
        <w:rPr>
          <w:noProof/>
        </w:rPr>
        <w:tab/>
      </w:r>
      <w:r>
        <w:rPr>
          <w:noProof/>
        </w:rPr>
        <w:fldChar w:fldCharType="begin"/>
      </w:r>
      <w:r>
        <w:rPr>
          <w:noProof/>
        </w:rPr>
        <w:instrText xml:space="preserve"> PAGEREF _Toc161066174 \h </w:instrText>
      </w:r>
      <w:r>
        <w:rPr>
          <w:noProof/>
        </w:rPr>
      </w:r>
      <w:r>
        <w:rPr>
          <w:noProof/>
        </w:rPr>
        <w:fldChar w:fldCharType="separate"/>
      </w:r>
      <w:r>
        <w:rPr>
          <w:noProof/>
        </w:rPr>
        <w:t>12</w:t>
      </w:r>
      <w:r>
        <w:rPr>
          <w:noProof/>
        </w:rPr>
        <w:fldChar w:fldCharType="end"/>
      </w:r>
    </w:p>
    <w:p w14:paraId="11B5B556"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9.3 – Suivi de marché</w:t>
      </w:r>
      <w:r>
        <w:rPr>
          <w:noProof/>
        </w:rPr>
        <w:tab/>
      </w:r>
      <w:r>
        <w:rPr>
          <w:noProof/>
        </w:rPr>
        <w:fldChar w:fldCharType="begin"/>
      </w:r>
      <w:r>
        <w:rPr>
          <w:noProof/>
        </w:rPr>
        <w:instrText xml:space="preserve"> PAGEREF _Toc161066175 \h </w:instrText>
      </w:r>
      <w:r>
        <w:rPr>
          <w:noProof/>
        </w:rPr>
      </w:r>
      <w:r>
        <w:rPr>
          <w:noProof/>
        </w:rPr>
        <w:fldChar w:fldCharType="separate"/>
      </w:r>
      <w:r>
        <w:rPr>
          <w:noProof/>
        </w:rPr>
        <w:t>12</w:t>
      </w:r>
      <w:r>
        <w:rPr>
          <w:noProof/>
        </w:rPr>
        <w:fldChar w:fldCharType="end"/>
      </w:r>
    </w:p>
    <w:p w14:paraId="02FA697B"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9.4 – Revue de contrat</w:t>
      </w:r>
      <w:r>
        <w:rPr>
          <w:noProof/>
        </w:rPr>
        <w:tab/>
      </w:r>
      <w:r>
        <w:rPr>
          <w:noProof/>
        </w:rPr>
        <w:fldChar w:fldCharType="begin"/>
      </w:r>
      <w:r>
        <w:rPr>
          <w:noProof/>
        </w:rPr>
        <w:instrText xml:space="preserve"> PAGEREF _Toc161066176 \h </w:instrText>
      </w:r>
      <w:r>
        <w:rPr>
          <w:noProof/>
        </w:rPr>
      </w:r>
      <w:r>
        <w:rPr>
          <w:noProof/>
        </w:rPr>
        <w:fldChar w:fldCharType="separate"/>
      </w:r>
      <w:r>
        <w:rPr>
          <w:noProof/>
        </w:rPr>
        <w:t>13</w:t>
      </w:r>
      <w:r>
        <w:rPr>
          <w:noProof/>
        </w:rPr>
        <w:fldChar w:fldCharType="end"/>
      </w:r>
    </w:p>
    <w:p w14:paraId="5BAD40DD"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9.5 Remplacement d’un membre de l’équipe et/ou de l’interlocuteur dédié</w:t>
      </w:r>
      <w:r>
        <w:rPr>
          <w:noProof/>
        </w:rPr>
        <w:tab/>
      </w:r>
      <w:r>
        <w:rPr>
          <w:noProof/>
        </w:rPr>
        <w:fldChar w:fldCharType="begin"/>
      </w:r>
      <w:r>
        <w:rPr>
          <w:noProof/>
        </w:rPr>
        <w:instrText xml:space="preserve"> PAGEREF _Toc161066177 \h </w:instrText>
      </w:r>
      <w:r>
        <w:rPr>
          <w:noProof/>
        </w:rPr>
      </w:r>
      <w:r>
        <w:rPr>
          <w:noProof/>
        </w:rPr>
        <w:fldChar w:fldCharType="separate"/>
      </w:r>
      <w:r>
        <w:rPr>
          <w:noProof/>
        </w:rPr>
        <w:t>13</w:t>
      </w:r>
      <w:r>
        <w:rPr>
          <w:noProof/>
        </w:rPr>
        <w:fldChar w:fldCharType="end"/>
      </w:r>
    </w:p>
    <w:p w14:paraId="209E4C6F" w14:textId="77777777" w:rsidR="00B24F3F" w:rsidRDefault="00B24F3F">
      <w:pPr>
        <w:pStyle w:val="TM1"/>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10- Opération de vérification et décision</w:t>
      </w:r>
      <w:r>
        <w:rPr>
          <w:noProof/>
        </w:rPr>
        <w:tab/>
      </w:r>
      <w:r>
        <w:rPr>
          <w:noProof/>
        </w:rPr>
        <w:fldChar w:fldCharType="begin"/>
      </w:r>
      <w:r>
        <w:rPr>
          <w:noProof/>
        </w:rPr>
        <w:instrText xml:space="preserve"> PAGEREF _Toc161066178 \h </w:instrText>
      </w:r>
      <w:r>
        <w:rPr>
          <w:noProof/>
        </w:rPr>
      </w:r>
      <w:r>
        <w:rPr>
          <w:noProof/>
        </w:rPr>
        <w:fldChar w:fldCharType="separate"/>
      </w:r>
      <w:r>
        <w:rPr>
          <w:noProof/>
        </w:rPr>
        <w:t>13</w:t>
      </w:r>
      <w:r>
        <w:rPr>
          <w:noProof/>
        </w:rPr>
        <w:fldChar w:fldCharType="end"/>
      </w:r>
    </w:p>
    <w:p w14:paraId="73E70940"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10.1 - Vérification quantitative et qualitatives</w:t>
      </w:r>
      <w:r>
        <w:rPr>
          <w:noProof/>
        </w:rPr>
        <w:tab/>
      </w:r>
      <w:r>
        <w:rPr>
          <w:noProof/>
        </w:rPr>
        <w:fldChar w:fldCharType="begin"/>
      </w:r>
      <w:r>
        <w:rPr>
          <w:noProof/>
        </w:rPr>
        <w:instrText xml:space="preserve"> PAGEREF _Toc161066179 \h </w:instrText>
      </w:r>
      <w:r>
        <w:rPr>
          <w:noProof/>
        </w:rPr>
      </w:r>
      <w:r>
        <w:rPr>
          <w:noProof/>
        </w:rPr>
        <w:fldChar w:fldCharType="separate"/>
      </w:r>
      <w:r>
        <w:rPr>
          <w:noProof/>
        </w:rPr>
        <w:t>13</w:t>
      </w:r>
      <w:r>
        <w:rPr>
          <w:noProof/>
        </w:rPr>
        <w:fldChar w:fldCharType="end"/>
      </w:r>
    </w:p>
    <w:p w14:paraId="015ACEAB"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10.2 - Admission</w:t>
      </w:r>
      <w:r>
        <w:rPr>
          <w:noProof/>
        </w:rPr>
        <w:tab/>
      </w:r>
      <w:r>
        <w:rPr>
          <w:noProof/>
        </w:rPr>
        <w:fldChar w:fldCharType="begin"/>
      </w:r>
      <w:r>
        <w:rPr>
          <w:noProof/>
        </w:rPr>
        <w:instrText xml:space="preserve"> PAGEREF _Toc161066180 \h </w:instrText>
      </w:r>
      <w:r>
        <w:rPr>
          <w:noProof/>
        </w:rPr>
      </w:r>
      <w:r>
        <w:rPr>
          <w:noProof/>
        </w:rPr>
        <w:fldChar w:fldCharType="separate"/>
      </w:r>
      <w:r>
        <w:rPr>
          <w:noProof/>
        </w:rPr>
        <w:t>14</w:t>
      </w:r>
      <w:r>
        <w:rPr>
          <w:noProof/>
        </w:rPr>
        <w:fldChar w:fldCharType="end"/>
      </w:r>
    </w:p>
    <w:p w14:paraId="13B737B0" w14:textId="77777777" w:rsidR="00B24F3F" w:rsidRDefault="00B24F3F">
      <w:pPr>
        <w:pStyle w:val="TM1"/>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11 - Sous-traitance</w:t>
      </w:r>
      <w:r>
        <w:rPr>
          <w:noProof/>
        </w:rPr>
        <w:tab/>
      </w:r>
      <w:r>
        <w:rPr>
          <w:noProof/>
        </w:rPr>
        <w:fldChar w:fldCharType="begin"/>
      </w:r>
      <w:r>
        <w:rPr>
          <w:noProof/>
        </w:rPr>
        <w:instrText xml:space="preserve"> PAGEREF _Toc161066181 \h </w:instrText>
      </w:r>
      <w:r>
        <w:rPr>
          <w:noProof/>
        </w:rPr>
      </w:r>
      <w:r>
        <w:rPr>
          <w:noProof/>
        </w:rPr>
        <w:fldChar w:fldCharType="separate"/>
      </w:r>
      <w:r>
        <w:rPr>
          <w:noProof/>
        </w:rPr>
        <w:t>14</w:t>
      </w:r>
      <w:r>
        <w:rPr>
          <w:noProof/>
        </w:rPr>
        <w:fldChar w:fldCharType="end"/>
      </w:r>
    </w:p>
    <w:p w14:paraId="76E00BF0" w14:textId="77777777" w:rsidR="00B24F3F" w:rsidRDefault="00B24F3F">
      <w:pPr>
        <w:pStyle w:val="TM1"/>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12 - Avance</w:t>
      </w:r>
      <w:r>
        <w:rPr>
          <w:noProof/>
        </w:rPr>
        <w:tab/>
      </w:r>
      <w:r>
        <w:rPr>
          <w:noProof/>
        </w:rPr>
        <w:fldChar w:fldCharType="begin"/>
      </w:r>
      <w:r>
        <w:rPr>
          <w:noProof/>
        </w:rPr>
        <w:instrText xml:space="preserve"> PAGEREF _Toc161066182 \h </w:instrText>
      </w:r>
      <w:r>
        <w:rPr>
          <w:noProof/>
        </w:rPr>
      </w:r>
      <w:r>
        <w:rPr>
          <w:noProof/>
        </w:rPr>
        <w:fldChar w:fldCharType="separate"/>
      </w:r>
      <w:r>
        <w:rPr>
          <w:noProof/>
        </w:rPr>
        <w:t>14</w:t>
      </w:r>
      <w:r>
        <w:rPr>
          <w:noProof/>
        </w:rPr>
        <w:fldChar w:fldCharType="end"/>
      </w:r>
    </w:p>
    <w:p w14:paraId="0C36F9F4" w14:textId="77777777" w:rsidR="00B24F3F" w:rsidRDefault="00B24F3F">
      <w:pPr>
        <w:pStyle w:val="TM1"/>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13 - Modalités de règlement des comptes</w:t>
      </w:r>
      <w:r>
        <w:rPr>
          <w:noProof/>
        </w:rPr>
        <w:tab/>
      </w:r>
      <w:r>
        <w:rPr>
          <w:noProof/>
        </w:rPr>
        <w:fldChar w:fldCharType="begin"/>
      </w:r>
      <w:r>
        <w:rPr>
          <w:noProof/>
        </w:rPr>
        <w:instrText xml:space="preserve"> PAGEREF _Toc161066183 \h </w:instrText>
      </w:r>
      <w:r>
        <w:rPr>
          <w:noProof/>
        </w:rPr>
      </w:r>
      <w:r>
        <w:rPr>
          <w:noProof/>
        </w:rPr>
        <w:fldChar w:fldCharType="separate"/>
      </w:r>
      <w:r>
        <w:rPr>
          <w:noProof/>
        </w:rPr>
        <w:t>14</w:t>
      </w:r>
      <w:r>
        <w:rPr>
          <w:noProof/>
        </w:rPr>
        <w:fldChar w:fldCharType="end"/>
      </w:r>
    </w:p>
    <w:p w14:paraId="341FB5F8"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13.1 - Acomptes et paiements partiels définitifs</w:t>
      </w:r>
      <w:r>
        <w:rPr>
          <w:noProof/>
        </w:rPr>
        <w:tab/>
      </w:r>
      <w:r>
        <w:rPr>
          <w:noProof/>
        </w:rPr>
        <w:fldChar w:fldCharType="begin"/>
      </w:r>
      <w:r>
        <w:rPr>
          <w:noProof/>
        </w:rPr>
        <w:instrText xml:space="preserve"> PAGEREF _Toc161066184 \h </w:instrText>
      </w:r>
      <w:r>
        <w:rPr>
          <w:noProof/>
        </w:rPr>
      </w:r>
      <w:r>
        <w:rPr>
          <w:noProof/>
        </w:rPr>
        <w:fldChar w:fldCharType="separate"/>
      </w:r>
      <w:r>
        <w:rPr>
          <w:noProof/>
        </w:rPr>
        <w:t>14</w:t>
      </w:r>
      <w:r>
        <w:rPr>
          <w:noProof/>
        </w:rPr>
        <w:fldChar w:fldCharType="end"/>
      </w:r>
    </w:p>
    <w:p w14:paraId="3F94CB01"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13.2 - Présentation des demandes de paiement</w:t>
      </w:r>
      <w:r>
        <w:rPr>
          <w:noProof/>
        </w:rPr>
        <w:tab/>
      </w:r>
      <w:r>
        <w:rPr>
          <w:noProof/>
        </w:rPr>
        <w:fldChar w:fldCharType="begin"/>
      </w:r>
      <w:r>
        <w:rPr>
          <w:noProof/>
        </w:rPr>
        <w:instrText xml:space="preserve"> PAGEREF _Toc161066185 \h </w:instrText>
      </w:r>
      <w:r>
        <w:rPr>
          <w:noProof/>
        </w:rPr>
      </w:r>
      <w:r>
        <w:rPr>
          <w:noProof/>
        </w:rPr>
        <w:fldChar w:fldCharType="separate"/>
      </w:r>
      <w:r>
        <w:rPr>
          <w:noProof/>
        </w:rPr>
        <w:t>14</w:t>
      </w:r>
      <w:r>
        <w:rPr>
          <w:noProof/>
        </w:rPr>
        <w:fldChar w:fldCharType="end"/>
      </w:r>
    </w:p>
    <w:p w14:paraId="4A3CAC05"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13.3 - Délai global de paiement</w:t>
      </w:r>
      <w:r>
        <w:rPr>
          <w:noProof/>
        </w:rPr>
        <w:tab/>
      </w:r>
      <w:r>
        <w:rPr>
          <w:noProof/>
        </w:rPr>
        <w:fldChar w:fldCharType="begin"/>
      </w:r>
      <w:r>
        <w:rPr>
          <w:noProof/>
        </w:rPr>
        <w:instrText xml:space="preserve"> PAGEREF _Toc161066186 \h </w:instrText>
      </w:r>
      <w:r>
        <w:rPr>
          <w:noProof/>
        </w:rPr>
      </w:r>
      <w:r>
        <w:rPr>
          <w:noProof/>
        </w:rPr>
        <w:fldChar w:fldCharType="separate"/>
      </w:r>
      <w:r>
        <w:rPr>
          <w:noProof/>
        </w:rPr>
        <w:t>15</w:t>
      </w:r>
      <w:r>
        <w:rPr>
          <w:noProof/>
        </w:rPr>
        <w:fldChar w:fldCharType="end"/>
      </w:r>
    </w:p>
    <w:p w14:paraId="14A020AC"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13.4 - Paiement des cotraitants</w:t>
      </w:r>
      <w:r>
        <w:rPr>
          <w:noProof/>
        </w:rPr>
        <w:tab/>
      </w:r>
      <w:r>
        <w:rPr>
          <w:noProof/>
        </w:rPr>
        <w:fldChar w:fldCharType="begin"/>
      </w:r>
      <w:r>
        <w:rPr>
          <w:noProof/>
        </w:rPr>
        <w:instrText xml:space="preserve"> PAGEREF _Toc161066187 \h </w:instrText>
      </w:r>
      <w:r>
        <w:rPr>
          <w:noProof/>
        </w:rPr>
      </w:r>
      <w:r>
        <w:rPr>
          <w:noProof/>
        </w:rPr>
        <w:fldChar w:fldCharType="separate"/>
      </w:r>
      <w:r>
        <w:rPr>
          <w:noProof/>
        </w:rPr>
        <w:t>16</w:t>
      </w:r>
      <w:r>
        <w:rPr>
          <w:noProof/>
        </w:rPr>
        <w:fldChar w:fldCharType="end"/>
      </w:r>
    </w:p>
    <w:p w14:paraId="5E122CB1" w14:textId="77777777" w:rsidR="00B24F3F" w:rsidRDefault="00B24F3F">
      <w:pPr>
        <w:pStyle w:val="TM1"/>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14 - Pénalités</w:t>
      </w:r>
      <w:r>
        <w:rPr>
          <w:noProof/>
        </w:rPr>
        <w:tab/>
      </w:r>
      <w:r>
        <w:rPr>
          <w:noProof/>
        </w:rPr>
        <w:fldChar w:fldCharType="begin"/>
      </w:r>
      <w:r>
        <w:rPr>
          <w:noProof/>
        </w:rPr>
        <w:instrText xml:space="preserve"> PAGEREF _Toc161066188 \h </w:instrText>
      </w:r>
      <w:r>
        <w:rPr>
          <w:noProof/>
        </w:rPr>
      </w:r>
      <w:r>
        <w:rPr>
          <w:noProof/>
        </w:rPr>
        <w:fldChar w:fldCharType="separate"/>
      </w:r>
      <w:r>
        <w:rPr>
          <w:noProof/>
        </w:rPr>
        <w:t>16</w:t>
      </w:r>
      <w:r>
        <w:rPr>
          <w:noProof/>
        </w:rPr>
        <w:fldChar w:fldCharType="end"/>
      </w:r>
    </w:p>
    <w:p w14:paraId="7A4963B4"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14.1 - Pénalités forfaitaire</w:t>
      </w:r>
      <w:r>
        <w:rPr>
          <w:noProof/>
        </w:rPr>
        <w:tab/>
      </w:r>
      <w:r>
        <w:rPr>
          <w:noProof/>
        </w:rPr>
        <w:fldChar w:fldCharType="begin"/>
      </w:r>
      <w:r>
        <w:rPr>
          <w:noProof/>
        </w:rPr>
        <w:instrText xml:space="preserve"> PAGEREF _Toc161066189 \h </w:instrText>
      </w:r>
      <w:r>
        <w:rPr>
          <w:noProof/>
        </w:rPr>
      </w:r>
      <w:r>
        <w:rPr>
          <w:noProof/>
        </w:rPr>
        <w:fldChar w:fldCharType="separate"/>
      </w:r>
      <w:r>
        <w:rPr>
          <w:noProof/>
        </w:rPr>
        <w:t>16</w:t>
      </w:r>
      <w:r>
        <w:rPr>
          <w:noProof/>
        </w:rPr>
        <w:fldChar w:fldCharType="end"/>
      </w:r>
    </w:p>
    <w:p w14:paraId="6C82F5B0" w14:textId="77777777" w:rsidR="00B24F3F" w:rsidRDefault="00B24F3F">
      <w:pPr>
        <w:pStyle w:val="TM1"/>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15 - Assurances</w:t>
      </w:r>
      <w:r>
        <w:rPr>
          <w:noProof/>
        </w:rPr>
        <w:tab/>
      </w:r>
      <w:r>
        <w:rPr>
          <w:noProof/>
        </w:rPr>
        <w:fldChar w:fldCharType="begin"/>
      </w:r>
      <w:r>
        <w:rPr>
          <w:noProof/>
        </w:rPr>
        <w:instrText xml:space="preserve"> PAGEREF _Toc161066190 \h </w:instrText>
      </w:r>
      <w:r>
        <w:rPr>
          <w:noProof/>
        </w:rPr>
      </w:r>
      <w:r>
        <w:rPr>
          <w:noProof/>
        </w:rPr>
        <w:fldChar w:fldCharType="separate"/>
      </w:r>
      <w:r>
        <w:rPr>
          <w:noProof/>
        </w:rPr>
        <w:t>16</w:t>
      </w:r>
      <w:r>
        <w:rPr>
          <w:noProof/>
        </w:rPr>
        <w:fldChar w:fldCharType="end"/>
      </w:r>
    </w:p>
    <w:p w14:paraId="7718402B" w14:textId="77777777" w:rsidR="00B24F3F" w:rsidRDefault="00B24F3F">
      <w:pPr>
        <w:pStyle w:val="TM1"/>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16 - Obligations du titulaire</w:t>
      </w:r>
      <w:r>
        <w:rPr>
          <w:noProof/>
        </w:rPr>
        <w:tab/>
      </w:r>
      <w:r>
        <w:rPr>
          <w:noProof/>
        </w:rPr>
        <w:fldChar w:fldCharType="begin"/>
      </w:r>
      <w:r>
        <w:rPr>
          <w:noProof/>
        </w:rPr>
        <w:instrText xml:space="preserve"> PAGEREF _Toc161066191 \h </w:instrText>
      </w:r>
      <w:r>
        <w:rPr>
          <w:noProof/>
        </w:rPr>
      </w:r>
      <w:r>
        <w:rPr>
          <w:noProof/>
        </w:rPr>
        <w:fldChar w:fldCharType="separate"/>
      </w:r>
      <w:r>
        <w:rPr>
          <w:noProof/>
        </w:rPr>
        <w:t>16</w:t>
      </w:r>
      <w:r>
        <w:rPr>
          <w:noProof/>
        </w:rPr>
        <w:fldChar w:fldCharType="end"/>
      </w:r>
    </w:p>
    <w:p w14:paraId="7862ACBA" w14:textId="77777777" w:rsidR="00B24F3F" w:rsidRDefault="00B24F3F">
      <w:pPr>
        <w:pStyle w:val="TM1"/>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17 – Exclusion et résiliation du contrat</w:t>
      </w:r>
      <w:r>
        <w:rPr>
          <w:noProof/>
        </w:rPr>
        <w:tab/>
      </w:r>
      <w:r>
        <w:rPr>
          <w:noProof/>
        </w:rPr>
        <w:fldChar w:fldCharType="begin"/>
      </w:r>
      <w:r>
        <w:rPr>
          <w:noProof/>
        </w:rPr>
        <w:instrText xml:space="preserve"> PAGEREF _Toc161066192 \h </w:instrText>
      </w:r>
      <w:r>
        <w:rPr>
          <w:noProof/>
        </w:rPr>
      </w:r>
      <w:r>
        <w:rPr>
          <w:noProof/>
        </w:rPr>
        <w:fldChar w:fldCharType="separate"/>
      </w:r>
      <w:r>
        <w:rPr>
          <w:noProof/>
        </w:rPr>
        <w:t>17</w:t>
      </w:r>
      <w:r>
        <w:rPr>
          <w:noProof/>
        </w:rPr>
        <w:fldChar w:fldCharType="end"/>
      </w:r>
    </w:p>
    <w:p w14:paraId="7C894631"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17.1 - Exclusion d’un candidat admis au SAD</w:t>
      </w:r>
      <w:r>
        <w:rPr>
          <w:noProof/>
        </w:rPr>
        <w:tab/>
      </w:r>
      <w:r>
        <w:rPr>
          <w:noProof/>
        </w:rPr>
        <w:fldChar w:fldCharType="begin"/>
      </w:r>
      <w:r>
        <w:rPr>
          <w:noProof/>
        </w:rPr>
        <w:instrText xml:space="preserve"> PAGEREF _Toc161066193 \h </w:instrText>
      </w:r>
      <w:r>
        <w:rPr>
          <w:noProof/>
        </w:rPr>
      </w:r>
      <w:r>
        <w:rPr>
          <w:noProof/>
        </w:rPr>
        <w:fldChar w:fldCharType="separate"/>
      </w:r>
      <w:r>
        <w:rPr>
          <w:noProof/>
        </w:rPr>
        <w:t>17</w:t>
      </w:r>
      <w:r>
        <w:rPr>
          <w:noProof/>
        </w:rPr>
        <w:fldChar w:fldCharType="end"/>
      </w:r>
    </w:p>
    <w:p w14:paraId="3956B1EC"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17.2 - Résiliation d’un marché spécifique</w:t>
      </w:r>
      <w:r>
        <w:rPr>
          <w:noProof/>
        </w:rPr>
        <w:tab/>
      </w:r>
      <w:r>
        <w:rPr>
          <w:noProof/>
        </w:rPr>
        <w:fldChar w:fldCharType="begin"/>
      </w:r>
      <w:r>
        <w:rPr>
          <w:noProof/>
        </w:rPr>
        <w:instrText xml:space="preserve"> PAGEREF _Toc161066194 \h </w:instrText>
      </w:r>
      <w:r>
        <w:rPr>
          <w:noProof/>
        </w:rPr>
      </w:r>
      <w:r>
        <w:rPr>
          <w:noProof/>
        </w:rPr>
        <w:fldChar w:fldCharType="separate"/>
      </w:r>
      <w:r>
        <w:rPr>
          <w:noProof/>
        </w:rPr>
        <w:t>17</w:t>
      </w:r>
      <w:r>
        <w:rPr>
          <w:noProof/>
        </w:rPr>
        <w:fldChar w:fldCharType="end"/>
      </w:r>
    </w:p>
    <w:p w14:paraId="4DF488C5"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17.3 - Exécution par défaut</w:t>
      </w:r>
      <w:r>
        <w:rPr>
          <w:noProof/>
        </w:rPr>
        <w:tab/>
      </w:r>
      <w:r>
        <w:rPr>
          <w:noProof/>
        </w:rPr>
        <w:fldChar w:fldCharType="begin"/>
      </w:r>
      <w:r>
        <w:rPr>
          <w:noProof/>
        </w:rPr>
        <w:instrText xml:space="preserve"> PAGEREF _Toc161066195 \h </w:instrText>
      </w:r>
      <w:r>
        <w:rPr>
          <w:noProof/>
        </w:rPr>
      </w:r>
      <w:r>
        <w:rPr>
          <w:noProof/>
        </w:rPr>
        <w:fldChar w:fldCharType="separate"/>
      </w:r>
      <w:r>
        <w:rPr>
          <w:noProof/>
        </w:rPr>
        <w:t>17</w:t>
      </w:r>
      <w:r>
        <w:rPr>
          <w:noProof/>
        </w:rPr>
        <w:fldChar w:fldCharType="end"/>
      </w:r>
    </w:p>
    <w:p w14:paraId="392FC5D5" w14:textId="77777777" w:rsidR="00B24F3F" w:rsidRDefault="00B24F3F">
      <w:pPr>
        <w:pStyle w:val="TM2"/>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17.4 - Redressement ou liquidation judiciaire</w:t>
      </w:r>
      <w:r>
        <w:rPr>
          <w:noProof/>
        </w:rPr>
        <w:tab/>
      </w:r>
      <w:r>
        <w:rPr>
          <w:noProof/>
        </w:rPr>
        <w:fldChar w:fldCharType="begin"/>
      </w:r>
      <w:r>
        <w:rPr>
          <w:noProof/>
        </w:rPr>
        <w:instrText xml:space="preserve"> PAGEREF _Toc161066196 \h </w:instrText>
      </w:r>
      <w:r>
        <w:rPr>
          <w:noProof/>
        </w:rPr>
      </w:r>
      <w:r>
        <w:rPr>
          <w:noProof/>
        </w:rPr>
        <w:fldChar w:fldCharType="separate"/>
      </w:r>
      <w:r>
        <w:rPr>
          <w:noProof/>
        </w:rPr>
        <w:t>18</w:t>
      </w:r>
      <w:r>
        <w:rPr>
          <w:noProof/>
        </w:rPr>
        <w:fldChar w:fldCharType="end"/>
      </w:r>
    </w:p>
    <w:p w14:paraId="78C5552A" w14:textId="77777777" w:rsidR="00B24F3F" w:rsidRDefault="00B24F3F">
      <w:pPr>
        <w:pStyle w:val="TM1"/>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18 - Cession</w:t>
      </w:r>
      <w:r>
        <w:rPr>
          <w:noProof/>
        </w:rPr>
        <w:tab/>
      </w:r>
      <w:r>
        <w:rPr>
          <w:noProof/>
        </w:rPr>
        <w:fldChar w:fldCharType="begin"/>
      </w:r>
      <w:r>
        <w:rPr>
          <w:noProof/>
        </w:rPr>
        <w:instrText xml:space="preserve"> PAGEREF _Toc161066197 \h </w:instrText>
      </w:r>
      <w:r>
        <w:rPr>
          <w:noProof/>
        </w:rPr>
      </w:r>
      <w:r>
        <w:rPr>
          <w:noProof/>
        </w:rPr>
        <w:fldChar w:fldCharType="separate"/>
      </w:r>
      <w:r>
        <w:rPr>
          <w:noProof/>
        </w:rPr>
        <w:t>18</w:t>
      </w:r>
      <w:r>
        <w:rPr>
          <w:noProof/>
        </w:rPr>
        <w:fldChar w:fldCharType="end"/>
      </w:r>
    </w:p>
    <w:p w14:paraId="456135D3" w14:textId="77777777" w:rsidR="00B24F3F" w:rsidRDefault="00B24F3F">
      <w:pPr>
        <w:pStyle w:val="TM1"/>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19 - Règlement des litiges et langues</w:t>
      </w:r>
      <w:r>
        <w:rPr>
          <w:noProof/>
        </w:rPr>
        <w:tab/>
      </w:r>
      <w:r>
        <w:rPr>
          <w:noProof/>
        </w:rPr>
        <w:fldChar w:fldCharType="begin"/>
      </w:r>
      <w:r>
        <w:rPr>
          <w:noProof/>
        </w:rPr>
        <w:instrText xml:space="preserve"> PAGEREF _Toc161066198 \h </w:instrText>
      </w:r>
      <w:r>
        <w:rPr>
          <w:noProof/>
        </w:rPr>
      </w:r>
      <w:r>
        <w:rPr>
          <w:noProof/>
        </w:rPr>
        <w:fldChar w:fldCharType="separate"/>
      </w:r>
      <w:r>
        <w:rPr>
          <w:noProof/>
        </w:rPr>
        <w:t>18</w:t>
      </w:r>
      <w:r>
        <w:rPr>
          <w:noProof/>
        </w:rPr>
        <w:fldChar w:fldCharType="end"/>
      </w:r>
    </w:p>
    <w:p w14:paraId="3D5ACC60" w14:textId="77777777" w:rsidR="00B24F3F" w:rsidRDefault="00B24F3F">
      <w:pPr>
        <w:pStyle w:val="TM1"/>
        <w:tabs>
          <w:tab w:val="right" w:leader="dot" w:pos="9622"/>
        </w:tabs>
        <w:rPr>
          <w:rFonts w:asciiTheme="minorHAnsi" w:eastAsiaTheme="minorEastAsia" w:hAnsiTheme="minorHAnsi" w:cstheme="minorBidi"/>
          <w:noProof/>
          <w:sz w:val="22"/>
          <w:szCs w:val="22"/>
          <w:lang w:val="fr-FR" w:eastAsia="fr-FR"/>
        </w:rPr>
      </w:pPr>
      <w:r w:rsidRPr="009975D6">
        <w:rPr>
          <w:rFonts w:ascii="Trebuchet MS" w:eastAsia="Trebuchet MS" w:hAnsi="Trebuchet MS" w:cs="Trebuchet MS"/>
          <w:noProof/>
          <w:color w:val="000000"/>
          <w:lang w:val="fr-FR"/>
        </w:rPr>
        <w:t>20 - Dérogations</w:t>
      </w:r>
      <w:r>
        <w:rPr>
          <w:noProof/>
        </w:rPr>
        <w:tab/>
      </w:r>
      <w:r>
        <w:rPr>
          <w:noProof/>
        </w:rPr>
        <w:fldChar w:fldCharType="begin"/>
      </w:r>
      <w:r>
        <w:rPr>
          <w:noProof/>
        </w:rPr>
        <w:instrText xml:space="preserve"> PAGEREF _Toc161066199 \h </w:instrText>
      </w:r>
      <w:r>
        <w:rPr>
          <w:noProof/>
        </w:rPr>
      </w:r>
      <w:r>
        <w:rPr>
          <w:noProof/>
        </w:rPr>
        <w:fldChar w:fldCharType="separate"/>
      </w:r>
      <w:r>
        <w:rPr>
          <w:noProof/>
        </w:rPr>
        <w:t>19</w:t>
      </w:r>
      <w:r>
        <w:rPr>
          <w:noProof/>
        </w:rPr>
        <w:fldChar w:fldCharType="end"/>
      </w:r>
    </w:p>
    <w:p w14:paraId="31945B6D" w14:textId="77777777" w:rsidR="00EF3FE6" w:rsidRPr="00CB3C2C" w:rsidRDefault="007901F6" w:rsidP="00D04932">
      <w:pPr>
        <w:spacing w:after="140"/>
        <w:ind w:left="20" w:right="20"/>
        <w:jc w:val="both"/>
        <w:rPr>
          <w:rFonts w:ascii="Trebuchet MS" w:eastAsia="Trebuchet MS" w:hAnsi="Trebuchet MS" w:cs="Trebuchet MS"/>
          <w:color w:val="000000"/>
          <w:sz w:val="22"/>
          <w:lang w:val="fr-FR"/>
        </w:rPr>
        <w:sectPr w:rsidR="00EF3FE6" w:rsidRPr="00CB3C2C">
          <w:pgSz w:w="11900" w:h="16840"/>
          <w:pgMar w:top="1134" w:right="1134" w:bottom="1134" w:left="1134" w:header="1134" w:footer="1134" w:gutter="0"/>
          <w:cols w:space="708"/>
        </w:sectPr>
      </w:pPr>
      <w:r w:rsidRPr="00CB3C2C">
        <w:rPr>
          <w:rFonts w:ascii="Trebuchet MS" w:eastAsia="Trebuchet MS" w:hAnsi="Trebuchet MS" w:cs="Trebuchet MS"/>
          <w:color w:val="000000"/>
          <w:sz w:val="22"/>
          <w:lang w:val="fr-FR"/>
        </w:rPr>
        <w:fldChar w:fldCharType="end"/>
      </w:r>
    </w:p>
    <w:p w14:paraId="5F5D4C0D" w14:textId="13E4D775" w:rsidR="000348C1" w:rsidRPr="00CB3C2C" w:rsidRDefault="0088227C" w:rsidP="00D04932">
      <w:pPr>
        <w:spacing w:line="20" w:lineRule="exact"/>
        <w:jc w:val="both"/>
        <w:rPr>
          <w:strike/>
          <w:sz w:val="2"/>
          <w:lang w:val="fr-FR"/>
        </w:rPr>
      </w:pPr>
      <w:r w:rsidRPr="00CB3C2C">
        <w:rPr>
          <w:sz w:val="2"/>
          <w:lang w:val="fr-FR"/>
        </w:rPr>
        <w:lastRenderedPageBreak/>
        <w:t>RE</w:t>
      </w:r>
    </w:p>
    <w:p w14:paraId="305E04DF" w14:textId="6227076C" w:rsidR="00E40BB9" w:rsidRDefault="00E40BB9" w:rsidP="00D04932">
      <w:pPr>
        <w:pStyle w:val="Titre1"/>
        <w:jc w:val="both"/>
        <w:rPr>
          <w:rFonts w:ascii="Trebuchet MS" w:eastAsia="Trebuchet MS" w:hAnsi="Trebuchet MS" w:cs="Trebuchet MS"/>
          <w:color w:val="000000"/>
          <w:sz w:val="28"/>
          <w:lang w:val="fr-FR"/>
        </w:rPr>
      </w:pPr>
      <w:bookmarkStart w:id="0" w:name="_Toc161066146"/>
      <w:r>
        <w:rPr>
          <w:rFonts w:ascii="Trebuchet MS" w:eastAsia="Trebuchet MS" w:hAnsi="Trebuchet MS" w:cs="Trebuchet MS"/>
          <w:color w:val="000000"/>
          <w:sz w:val="28"/>
          <w:lang w:val="fr-FR"/>
        </w:rPr>
        <w:t>Préambule</w:t>
      </w:r>
      <w:bookmarkEnd w:id="0"/>
    </w:p>
    <w:p w14:paraId="319AE9B7" w14:textId="77777777" w:rsidR="00E40BB9" w:rsidRPr="00E40BB9" w:rsidRDefault="00E40BB9" w:rsidP="00D04932">
      <w:pPr>
        <w:jc w:val="both"/>
        <w:rPr>
          <w:rFonts w:eastAsia="Trebuchet MS"/>
          <w:lang w:val="fr-FR"/>
        </w:rPr>
      </w:pPr>
    </w:p>
    <w:p w14:paraId="1FB05474" w14:textId="77777777" w:rsidR="00E40BB9" w:rsidRDefault="00E40BB9" w:rsidP="00D04932">
      <w:pPr>
        <w:pStyle w:val="ParagrapheIndent1"/>
        <w:spacing w:line="234" w:lineRule="exact"/>
        <w:ind w:left="20" w:right="20"/>
        <w:jc w:val="both"/>
        <w:rPr>
          <w:color w:val="000000"/>
          <w:lang w:val="fr-FR"/>
        </w:rPr>
      </w:pPr>
      <w:r>
        <w:rPr>
          <w:color w:val="000000"/>
          <w:lang w:val="fr-FR"/>
        </w:rPr>
        <w:t>Depuis le 1</w:t>
      </w:r>
      <w:r>
        <w:rPr>
          <w:color w:val="000000"/>
          <w:vertAlign w:val="superscript"/>
          <w:lang w:val="fr-FR"/>
        </w:rPr>
        <w:t>er</w:t>
      </w:r>
      <w:r>
        <w:rPr>
          <w:color w:val="000000"/>
          <w:lang w:val="fr-FR"/>
        </w:rPr>
        <w:t xml:space="preserve"> juillet 2016, l’Assistance Publique-Hôpitaux de Marseille, le CHPA-CHIAP, le CH de Salon de Provence, le CH d’Arles, les Hôpitaux de Camargue, le CH de Martigues, le CH d’Aubagne, le CH de La Ciotat, le CH d’Allauch, le Centre de Gérontologie Départemental (CGD)13, le CHS Edouard Toulouse, le CHS Montperrin, le CHS de Valvert et le HIA Laveran se sont constitués en groupement Hospitalier de Territoire.</w:t>
      </w:r>
    </w:p>
    <w:p w14:paraId="4AA49BF0" w14:textId="77777777" w:rsidR="00E40BB9" w:rsidRDefault="00E40BB9" w:rsidP="00D04932">
      <w:pPr>
        <w:pStyle w:val="ParagrapheIndent1"/>
        <w:spacing w:line="234" w:lineRule="exact"/>
        <w:ind w:left="20" w:right="20"/>
        <w:jc w:val="both"/>
        <w:rPr>
          <w:color w:val="000000"/>
          <w:lang w:val="fr-FR"/>
        </w:rPr>
      </w:pPr>
      <w:r>
        <w:rPr>
          <w:color w:val="000000"/>
          <w:lang w:val="fr-FR"/>
        </w:rPr>
        <w:t> </w:t>
      </w:r>
    </w:p>
    <w:p w14:paraId="27FF3010" w14:textId="77777777" w:rsidR="00E40BB9" w:rsidRDefault="00E40BB9" w:rsidP="00D04932">
      <w:pPr>
        <w:pStyle w:val="ParagrapheIndent1"/>
        <w:spacing w:line="234" w:lineRule="exact"/>
        <w:ind w:left="20" w:right="20"/>
        <w:jc w:val="both"/>
        <w:rPr>
          <w:color w:val="000000"/>
          <w:lang w:val="fr-FR"/>
        </w:rPr>
      </w:pPr>
      <w:r>
        <w:rPr>
          <w:color w:val="000000"/>
          <w:lang w:val="fr-FR"/>
        </w:rPr>
        <w:t xml:space="preserve">Ce Groupement initialement dénommé </w:t>
      </w:r>
      <w:r>
        <w:rPr>
          <w:b/>
          <w:color w:val="000000"/>
          <w:lang w:val="fr-FR"/>
        </w:rPr>
        <w:t>GHT Bouches du Rhône</w:t>
      </w:r>
      <w:r>
        <w:rPr>
          <w:color w:val="000000"/>
          <w:lang w:val="fr-FR"/>
        </w:rPr>
        <w:t xml:space="preserve"> par la convention constitutive du 30 juin 2016 a été renommé </w:t>
      </w:r>
      <w:r>
        <w:rPr>
          <w:b/>
          <w:color w:val="000000"/>
          <w:lang w:val="fr-FR"/>
        </w:rPr>
        <w:t>Hôpitaux de Provence – Groupement Hospitalier et Universitaire des Bouches-du-Rhône.</w:t>
      </w:r>
    </w:p>
    <w:p w14:paraId="03E3A28B" w14:textId="77777777" w:rsidR="00E40BB9" w:rsidRDefault="00E40BB9" w:rsidP="00D04932">
      <w:pPr>
        <w:pStyle w:val="ParagrapheIndent1"/>
        <w:spacing w:line="234" w:lineRule="exact"/>
        <w:ind w:left="20" w:right="20"/>
        <w:jc w:val="both"/>
        <w:rPr>
          <w:color w:val="000000"/>
          <w:lang w:val="fr-FR"/>
        </w:rPr>
      </w:pPr>
      <w:r>
        <w:rPr>
          <w:color w:val="000000"/>
          <w:lang w:val="fr-FR"/>
        </w:rPr>
        <w:t> </w:t>
      </w:r>
    </w:p>
    <w:p w14:paraId="4EDF61F9" w14:textId="77777777" w:rsidR="00E40BB9" w:rsidRDefault="00E40BB9" w:rsidP="00D04932">
      <w:pPr>
        <w:pStyle w:val="ParagrapheIndent1"/>
        <w:spacing w:line="234" w:lineRule="exact"/>
        <w:ind w:left="20" w:right="20"/>
        <w:jc w:val="both"/>
        <w:rPr>
          <w:color w:val="000000"/>
          <w:lang w:val="fr-FR"/>
        </w:rPr>
      </w:pPr>
      <w:r>
        <w:rPr>
          <w:color w:val="000000"/>
          <w:lang w:val="fr-FR"/>
        </w:rPr>
        <w:t>L’établissement support de ce GHT est l’Assistance Publique-Hôpitaux de Marseille.</w:t>
      </w:r>
    </w:p>
    <w:p w14:paraId="6ABE5F20" w14:textId="77777777" w:rsidR="00E40BB9" w:rsidRDefault="00E40BB9" w:rsidP="00D04932">
      <w:pPr>
        <w:pStyle w:val="ParagrapheIndent1"/>
        <w:spacing w:line="234" w:lineRule="exact"/>
        <w:ind w:left="20" w:right="20"/>
        <w:jc w:val="both"/>
        <w:rPr>
          <w:color w:val="000000"/>
          <w:lang w:val="fr-FR"/>
        </w:rPr>
      </w:pPr>
      <w:r>
        <w:rPr>
          <w:color w:val="000000"/>
          <w:lang w:val="fr-FR"/>
        </w:rPr>
        <w:t xml:space="preserve">En tant qu’établissement support, et selon la réglementation en vigueur (Article L.6132-3 du Code de la Santé Publique), </w:t>
      </w:r>
      <w:r>
        <w:rPr>
          <w:b/>
          <w:color w:val="000000"/>
          <w:lang w:val="fr-FR"/>
        </w:rPr>
        <w:t>l’AP-HM, depuis le 1</w:t>
      </w:r>
      <w:r>
        <w:rPr>
          <w:b/>
          <w:color w:val="000000"/>
          <w:vertAlign w:val="superscript"/>
          <w:lang w:val="fr-FR"/>
        </w:rPr>
        <w:t>er</w:t>
      </w:r>
      <w:r>
        <w:rPr>
          <w:b/>
          <w:color w:val="000000"/>
          <w:lang w:val="fr-FR"/>
        </w:rPr>
        <w:t xml:space="preserve"> janvier 2018, agit  pour le compte des </w:t>
      </w:r>
      <w:r>
        <w:rPr>
          <w:color w:val="000000"/>
          <w:lang w:val="fr-FR"/>
        </w:rPr>
        <w:t>établissements partie</w:t>
      </w:r>
      <w:r>
        <w:rPr>
          <w:b/>
          <w:color w:val="000000"/>
          <w:lang w:val="fr-FR"/>
        </w:rPr>
        <w:t xml:space="preserve"> au groupement hospitalier de territoire « Hôpitaux de Provence – Groupement Hospitalier et Universitaire des Bouches-du-Rhône ».</w:t>
      </w:r>
    </w:p>
    <w:p w14:paraId="24544E61" w14:textId="77777777" w:rsidR="00E40BB9" w:rsidRDefault="00E40BB9" w:rsidP="00D04932">
      <w:pPr>
        <w:pStyle w:val="ParagrapheIndent1"/>
        <w:spacing w:line="234" w:lineRule="exact"/>
        <w:ind w:left="20" w:right="20"/>
        <w:jc w:val="both"/>
        <w:rPr>
          <w:color w:val="000000"/>
          <w:lang w:val="fr-FR"/>
        </w:rPr>
      </w:pPr>
      <w:r>
        <w:rPr>
          <w:color w:val="000000"/>
          <w:lang w:val="fr-FR"/>
        </w:rPr>
        <w:t> </w:t>
      </w:r>
    </w:p>
    <w:p w14:paraId="514FAD76" w14:textId="77777777" w:rsidR="00E40BB9" w:rsidRDefault="00E40BB9" w:rsidP="00D04932">
      <w:pPr>
        <w:pStyle w:val="ParagrapheIndent1"/>
        <w:spacing w:line="234" w:lineRule="exact"/>
        <w:ind w:left="20" w:right="20"/>
        <w:jc w:val="both"/>
        <w:rPr>
          <w:color w:val="000000"/>
          <w:lang w:val="fr-FR"/>
        </w:rPr>
      </w:pPr>
      <w:r>
        <w:rPr>
          <w:color w:val="000000"/>
          <w:lang w:val="fr-FR"/>
        </w:rPr>
        <w:t>A ce titre, il assure la passation des marchés et de leurs avenants ainsi que leur éventuelle résiliation pour tout ou partie des membres du</w:t>
      </w:r>
      <w:r>
        <w:rPr>
          <w:b/>
          <w:color w:val="000000"/>
          <w:lang w:val="fr-FR"/>
        </w:rPr>
        <w:t xml:space="preserve"> groupement hospitalier de territoire « Hôpitaux de Provence – Groupement Hospitalier et Universitaire des Bouches-du-Rhône » </w:t>
      </w:r>
      <w:r>
        <w:rPr>
          <w:color w:val="000000"/>
          <w:lang w:val="fr-FR"/>
        </w:rPr>
        <w:t>conformément aux dispositions du code de la commande publique.</w:t>
      </w:r>
    </w:p>
    <w:p w14:paraId="78BE79FB" w14:textId="77777777" w:rsidR="00E40BB9" w:rsidRDefault="00E40BB9" w:rsidP="00D04932">
      <w:pPr>
        <w:pStyle w:val="ParagrapheIndent1"/>
        <w:spacing w:line="234" w:lineRule="exact"/>
        <w:ind w:left="20" w:right="20"/>
        <w:jc w:val="both"/>
        <w:rPr>
          <w:color w:val="000000"/>
          <w:lang w:val="fr-FR"/>
        </w:rPr>
      </w:pPr>
      <w:r>
        <w:rPr>
          <w:color w:val="000000"/>
          <w:lang w:val="fr-FR"/>
        </w:rPr>
        <w:t> </w:t>
      </w:r>
    </w:p>
    <w:p w14:paraId="3E5A8486" w14:textId="77777777" w:rsidR="00E40BB9" w:rsidRDefault="00E40BB9" w:rsidP="00D04932">
      <w:pPr>
        <w:pStyle w:val="ParagrapheIndent1"/>
        <w:spacing w:line="234" w:lineRule="exact"/>
        <w:ind w:left="20" w:right="20"/>
        <w:jc w:val="both"/>
        <w:rPr>
          <w:color w:val="000000"/>
          <w:lang w:val="fr-FR"/>
        </w:rPr>
      </w:pPr>
      <w:r>
        <w:rPr>
          <w:color w:val="000000"/>
          <w:lang w:val="fr-FR"/>
        </w:rPr>
        <w:t xml:space="preserve">L'exécution et le suivi des marchés relèvent des établissements partie </w:t>
      </w:r>
      <w:r>
        <w:rPr>
          <w:b/>
          <w:color w:val="000000"/>
          <w:lang w:val="fr-FR"/>
        </w:rPr>
        <w:t>au groupement hospitalier de territoire « Hôpitaux de Provence – Groupement Hospitalier et Universitaire des Bouches-du-Rhône »</w:t>
      </w:r>
      <w:r>
        <w:rPr>
          <w:color w:val="000000"/>
          <w:lang w:val="fr-FR"/>
        </w:rPr>
        <w:t>.</w:t>
      </w:r>
    </w:p>
    <w:p w14:paraId="763AA7D6" w14:textId="77777777" w:rsidR="00E40BB9" w:rsidRDefault="00E40BB9" w:rsidP="00D04932">
      <w:pPr>
        <w:pStyle w:val="Titre1"/>
        <w:jc w:val="both"/>
        <w:rPr>
          <w:rFonts w:ascii="Trebuchet MS" w:eastAsia="Trebuchet MS" w:hAnsi="Trebuchet MS" w:cs="Trebuchet MS"/>
          <w:color w:val="000000"/>
          <w:sz w:val="28"/>
          <w:lang w:val="fr-FR"/>
        </w:rPr>
      </w:pPr>
    </w:p>
    <w:p w14:paraId="523BD44C" w14:textId="19528451" w:rsidR="008D2C43" w:rsidRPr="00CB3C2C" w:rsidRDefault="008D2C43" w:rsidP="00D04932">
      <w:pPr>
        <w:pStyle w:val="Titre1"/>
        <w:jc w:val="both"/>
        <w:rPr>
          <w:rFonts w:ascii="Trebuchet MS" w:eastAsia="Trebuchet MS" w:hAnsi="Trebuchet MS" w:cs="Trebuchet MS"/>
          <w:color w:val="000000"/>
          <w:sz w:val="28"/>
          <w:lang w:val="fr-FR"/>
        </w:rPr>
      </w:pPr>
      <w:bookmarkStart w:id="1" w:name="_Toc161066147"/>
      <w:r w:rsidRPr="00CB3C2C">
        <w:rPr>
          <w:rFonts w:ascii="Trebuchet MS" w:eastAsia="Trebuchet MS" w:hAnsi="Trebuchet MS" w:cs="Trebuchet MS"/>
          <w:color w:val="000000"/>
          <w:sz w:val="28"/>
          <w:lang w:val="fr-FR"/>
        </w:rPr>
        <w:t xml:space="preserve">1 </w:t>
      </w:r>
      <w:r w:rsidR="00220441" w:rsidRPr="00CB3C2C">
        <w:rPr>
          <w:rFonts w:ascii="Trebuchet MS" w:eastAsia="Trebuchet MS" w:hAnsi="Trebuchet MS" w:cs="Trebuchet MS"/>
          <w:color w:val="000000"/>
          <w:sz w:val="28"/>
          <w:lang w:val="fr-FR"/>
        </w:rPr>
        <w:t>–</w:t>
      </w:r>
      <w:r w:rsidRPr="00CB3C2C">
        <w:rPr>
          <w:rFonts w:ascii="Trebuchet MS" w:eastAsia="Trebuchet MS" w:hAnsi="Trebuchet MS" w:cs="Trebuchet MS"/>
          <w:color w:val="000000"/>
          <w:sz w:val="28"/>
          <w:lang w:val="fr-FR"/>
        </w:rPr>
        <w:t xml:space="preserve"> Contexte</w:t>
      </w:r>
      <w:bookmarkEnd w:id="1"/>
    </w:p>
    <w:p w14:paraId="6C4C3FDB" w14:textId="77777777" w:rsidR="00220441" w:rsidRPr="00CB3C2C" w:rsidRDefault="00220441" w:rsidP="00D04932">
      <w:pPr>
        <w:jc w:val="both"/>
        <w:rPr>
          <w:rFonts w:eastAsia="Trebuchet MS"/>
          <w:lang w:val="fr-FR"/>
        </w:rPr>
      </w:pPr>
    </w:p>
    <w:p w14:paraId="2B796CB6" w14:textId="0E921BCC" w:rsidR="00220441" w:rsidRPr="00CB3C2C" w:rsidRDefault="00A0218F" w:rsidP="00D04932">
      <w:pPr>
        <w:pStyle w:val="ParagrapheIndent2"/>
        <w:spacing w:line="232" w:lineRule="exact"/>
        <w:ind w:left="20" w:right="20"/>
        <w:jc w:val="both"/>
        <w:rPr>
          <w:color w:val="000000"/>
          <w:lang w:val="fr-FR"/>
        </w:rPr>
      </w:pPr>
      <w:r w:rsidRPr="009A009F">
        <w:rPr>
          <w:color w:val="000000"/>
          <w:lang w:val="fr-FR"/>
        </w:rPr>
        <w:t>Les établissements du GHT des Bouches du Rhône peuvent proposer à certains patients</w:t>
      </w:r>
      <w:r w:rsidR="00BC5E09" w:rsidRPr="009A009F">
        <w:rPr>
          <w:color w:val="000000"/>
          <w:lang w:val="fr-FR"/>
        </w:rPr>
        <w:t>,</w:t>
      </w:r>
      <w:r w:rsidRPr="009A009F">
        <w:rPr>
          <w:color w:val="000000"/>
          <w:lang w:val="fr-FR"/>
        </w:rPr>
        <w:t xml:space="preserve"> dans le cadre de leur traitement</w:t>
      </w:r>
      <w:r w:rsidR="00BC5E09" w:rsidRPr="009A009F">
        <w:rPr>
          <w:color w:val="000000"/>
          <w:lang w:val="fr-FR"/>
        </w:rPr>
        <w:t>,</w:t>
      </w:r>
      <w:r w:rsidRPr="009A009F">
        <w:rPr>
          <w:color w:val="000000"/>
          <w:lang w:val="fr-FR"/>
        </w:rPr>
        <w:t xml:space="preserve"> des activités physiques, thérapeutiques et artistiques. </w:t>
      </w:r>
      <w:r w:rsidR="00220441" w:rsidRPr="009A009F">
        <w:rPr>
          <w:color w:val="000000"/>
          <w:lang w:val="fr-FR"/>
        </w:rPr>
        <w:t>Le Groupement Hospitalier de Territoire (GHT) des Bouches du Rhône a fait le choix pour répondre</w:t>
      </w:r>
      <w:r w:rsidR="00D72EE2" w:rsidRPr="009A009F">
        <w:rPr>
          <w:color w:val="000000"/>
          <w:lang w:val="fr-FR"/>
        </w:rPr>
        <w:t xml:space="preserve"> à ses besoins ponctuels et spécifiques de</w:t>
      </w:r>
      <w:r w:rsidR="00220441" w:rsidRPr="009A009F">
        <w:rPr>
          <w:color w:val="000000"/>
          <w:lang w:val="fr-FR"/>
        </w:rPr>
        <w:t xml:space="preserve"> lancer une procédure de Système d’Acquisition Dynamique (SAD) </w:t>
      </w:r>
      <w:r w:rsidR="00D956E1" w:rsidRPr="009A009F">
        <w:rPr>
          <w:color w:val="000000"/>
          <w:lang w:val="fr-FR"/>
        </w:rPr>
        <w:t>pour des prestations d'activités physiques, thérapeutiques et artistiques</w:t>
      </w:r>
      <w:r w:rsidR="00C11E45">
        <w:rPr>
          <w:color w:val="000000"/>
          <w:lang w:val="fr-FR"/>
        </w:rPr>
        <w:t>.</w:t>
      </w:r>
    </w:p>
    <w:p w14:paraId="35C08520" w14:textId="77777777" w:rsidR="0056339D" w:rsidRPr="00CB3C2C" w:rsidRDefault="0056339D" w:rsidP="00D04932">
      <w:pPr>
        <w:jc w:val="both"/>
        <w:rPr>
          <w:highlight w:val="yellow"/>
          <w:lang w:val="fr-FR"/>
        </w:rPr>
      </w:pPr>
    </w:p>
    <w:p w14:paraId="1E4C70BD" w14:textId="77777777" w:rsidR="002728A4" w:rsidRPr="00CB3C2C" w:rsidRDefault="002728A4" w:rsidP="00D04932">
      <w:pPr>
        <w:pStyle w:val="Default"/>
        <w:jc w:val="both"/>
        <w:rPr>
          <w:sz w:val="22"/>
          <w:szCs w:val="22"/>
        </w:rPr>
      </w:pPr>
    </w:p>
    <w:p w14:paraId="571D728D" w14:textId="33704FA8" w:rsidR="00EF3FE6" w:rsidRPr="00CB3C2C" w:rsidRDefault="007901F6" w:rsidP="00D04932">
      <w:pPr>
        <w:pStyle w:val="Titre1"/>
        <w:jc w:val="both"/>
        <w:rPr>
          <w:rFonts w:ascii="Trebuchet MS" w:eastAsia="Trebuchet MS" w:hAnsi="Trebuchet MS" w:cs="Trebuchet MS"/>
          <w:color w:val="000000"/>
          <w:sz w:val="28"/>
          <w:lang w:val="fr-FR"/>
        </w:rPr>
      </w:pPr>
      <w:bookmarkStart w:id="2" w:name="_Toc161066148"/>
      <w:r w:rsidRPr="00CB3C2C">
        <w:rPr>
          <w:rFonts w:ascii="Trebuchet MS" w:eastAsia="Trebuchet MS" w:hAnsi="Trebuchet MS" w:cs="Trebuchet MS"/>
          <w:color w:val="000000"/>
          <w:sz w:val="28"/>
          <w:lang w:val="fr-FR"/>
        </w:rPr>
        <w:t xml:space="preserve">2 - Dispositions générales du </w:t>
      </w:r>
      <w:r w:rsidR="00077379" w:rsidRPr="00CB3C2C">
        <w:rPr>
          <w:rFonts w:ascii="Trebuchet MS" w:eastAsia="Trebuchet MS" w:hAnsi="Trebuchet MS" w:cs="Trebuchet MS"/>
          <w:color w:val="000000"/>
          <w:sz w:val="28"/>
          <w:lang w:val="fr-FR"/>
        </w:rPr>
        <w:t>Système d’Acquisition Dynamique</w:t>
      </w:r>
      <w:bookmarkEnd w:id="2"/>
    </w:p>
    <w:p w14:paraId="1FC06AC2" w14:textId="77777777" w:rsidR="00EF3FE6" w:rsidRPr="00CB3C2C" w:rsidRDefault="007901F6" w:rsidP="00D04932">
      <w:pPr>
        <w:pStyle w:val="Titre2"/>
        <w:ind w:left="300" w:right="20"/>
        <w:jc w:val="both"/>
        <w:rPr>
          <w:rFonts w:ascii="Trebuchet MS" w:eastAsia="Trebuchet MS" w:hAnsi="Trebuchet MS" w:cs="Trebuchet MS"/>
          <w:i w:val="0"/>
          <w:color w:val="000000"/>
          <w:sz w:val="24"/>
          <w:lang w:val="fr-FR"/>
        </w:rPr>
      </w:pPr>
      <w:bookmarkStart w:id="3" w:name="_Toc161066149"/>
      <w:r w:rsidRPr="00CB3C2C">
        <w:rPr>
          <w:rFonts w:ascii="Trebuchet MS" w:eastAsia="Trebuchet MS" w:hAnsi="Trebuchet MS" w:cs="Trebuchet MS"/>
          <w:i w:val="0"/>
          <w:color w:val="000000"/>
          <w:sz w:val="24"/>
          <w:lang w:val="fr-FR"/>
        </w:rPr>
        <w:t>2.1 - Objet du contrat</w:t>
      </w:r>
      <w:bookmarkEnd w:id="3"/>
    </w:p>
    <w:p w14:paraId="33CC5EA8" w14:textId="09F73C9E" w:rsidR="00EF3FE6" w:rsidRPr="00CB3C2C" w:rsidRDefault="00EF3FE6" w:rsidP="00D04932">
      <w:pPr>
        <w:pStyle w:val="ParagrapheIndent2"/>
        <w:spacing w:line="232" w:lineRule="exact"/>
        <w:ind w:left="20" w:right="20"/>
        <w:jc w:val="both"/>
        <w:rPr>
          <w:color w:val="000000"/>
          <w:lang w:val="fr-FR"/>
        </w:rPr>
      </w:pPr>
    </w:p>
    <w:p w14:paraId="60B931DD" w14:textId="7D20712C" w:rsidR="003C0D1F" w:rsidRPr="00CB3C2C" w:rsidRDefault="003C0D1F" w:rsidP="00D04932">
      <w:pPr>
        <w:pStyle w:val="ParagrapheIndent2"/>
        <w:spacing w:line="232" w:lineRule="exact"/>
        <w:ind w:left="20" w:right="20"/>
        <w:jc w:val="both"/>
        <w:rPr>
          <w:color w:val="000000"/>
          <w:lang w:val="fr-FR"/>
        </w:rPr>
      </w:pPr>
      <w:r w:rsidRPr="00CB3C2C">
        <w:rPr>
          <w:color w:val="000000"/>
          <w:lang w:val="fr-FR"/>
        </w:rPr>
        <w:t xml:space="preserve">Le système d’acquisition dynamique (SAD) est un dispositif électronique qui permet de présélectionner un ou plusieurs opérateurs économiques, pour des achats d’usage courant selon les dispositions de l’article R2162-38 du code de la commande publique, le système d’acquisition dynamique respecte les règles de l’appel d’offres restreint sous réserve des dispositions des articles R. 2162-39, R. 2162-41 à R. 2162-47 et R. 2162-49 à R. 2162-51. </w:t>
      </w:r>
    </w:p>
    <w:p w14:paraId="0850D500" w14:textId="77777777" w:rsidR="003C0D1F" w:rsidRPr="00CB3C2C" w:rsidRDefault="003C0D1F" w:rsidP="00D04932">
      <w:pPr>
        <w:pStyle w:val="ParagrapheIndent2"/>
        <w:spacing w:line="232" w:lineRule="exact"/>
        <w:ind w:right="20"/>
        <w:jc w:val="both"/>
        <w:rPr>
          <w:color w:val="000000"/>
          <w:lang w:val="fr-FR"/>
        </w:rPr>
      </w:pPr>
    </w:p>
    <w:p w14:paraId="4BED21B5" w14:textId="43E4FCE6" w:rsidR="00EF3FE6" w:rsidRPr="00CB3C2C" w:rsidRDefault="003C0D1F" w:rsidP="000E35B3">
      <w:pPr>
        <w:pStyle w:val="ParagrapheIndent2"/>
        <w:spacing w:line="232" w:lineRule="exact"/>
        <w:ind w:left="20" w:right="20"/>
        <w:rPr>
          <w:color w:val="000000"/>
          <w:lang w:val="fr-FR"/>
        </w:rPr>
      </w:pPr>
      <w:r w:rsidRPr="00CB3C2C">
        <w:rPr>
          <w:color w:val="000000"/>
          <w:lang w:val="fr-FR"/>
        </w:rPr>
        <w:t>C</w:t>
      </w:r>
      <w:r w:rsidR="00077379" w:rsidRPr="00CB3C2C">
        <w:rPr>
          <w:color w:val="000000"/>
          <w:lang w:val="fr-FR"/>
        </w:rPr>
        <w:t>e système d’acquisition dynamique</w:t>
      </w:r>
      <w:r w:rsidR="00B12A87" w:rsidRPr="00CB3C2C">
        <w:rPr>
          <w:color w:val="000000"/>
          <w:lang w:val="fr-FR"/>
        </w:rPr>
        <w:t xml:space="preserve"> a</w:t>
      </w:r>
      <w:r w:rsidR="00077379" w:rsidRPr="00CB3C2C">
        <w:rPr>
          <w:color w:val="000000"/>
          <w:lang w:val="fr-FR"/>
        </w:rPr>
        <w:t xml:space="preserve"> pour objet </w:t>
      </w:r>
      <w:r w:rsidR="00F64A46">
        <w:rPr>
          <w:color w:val="000000"/>
          <w:lang w:val="fr-FR"/>
        </w:rPr>
        <w:t xml:space="preserve">les </w:t>
      </w:r>
      <w:r w:rsidR="00F64A46" w:rsidRPr="00F64A46">
        <w:rPr>
          <w:b/>
          <w:color w:val="000000"/>
          <w:u w:val="single"/>
          <w:lang w:val="fr-FR"/>
        </w:rPr>
        <w:t>prestations d'activités physiques, thérapeutiques et artistiques</w:t>
      </w:r>
      <w:r w:rsidR="00F64A46" w:rsidRPr="00F64A46">
        <w:rPr>
          <w:b/>
          <w:u w:val="single"/>
        </w:rPr>
        <w:t xml:space="preserve"> </w:t>
      </w:r>
      <w:r w:rsidR="00F64A46" w:rsidRPr="00F64A46">
        <w:rPr>
          <w:b/>
          <w:color w:val="000000"/>
          <w:u w:val="single"/>
          <w:lang w:val="fr-FR"/>
        </w:rPr>
        <w:t>pour les patients du GHT Bouches du Rhône</w:t>
      </w:r>
      <w:r w:rsidR="00BD6F15" w:rsidRPr="00CB3C2C">
        <w:rPr>
          <w:color w:val="000000"/>
          <w:lang w:val="fr-FR"/>
        </w:rPr>
        <w:br/>
      </w:r>
      <w:r w:rsidR="00BD6F15" w:rsidRPr="00CB3C2C">
        <w:rPr>
          <w:color w:val="000000"/>
          <w:lang w:val="fr-FR"/>
        </w:rPr>
        <w:br/>
      </w:r>
      <w:r w:rsidR="00C11E45">
        <w:rPr>
          <w:color w:val="000000"/>
          <w:lang w:val="fr-FR"/>
        </w:rPr>
        <w:t>La consultation</w:t>
      </w:r>
      <w:r w:rsidR="007901F6" w:rsidRPr="00CB3C2C">
        <w:rPr>
          <w:color w:val="000000"/>
          <w:lang w:val="fr-FR"/>
        </w:rPr>
        <w:t xml:space="preserve"> s'exécute dans le cadre d'un groupement d'acheteurs constitué sous la forme suivante : groupement Hospitalier de Territoire (GHT).</w:t>
      </w:r>
    </w:p>
    <w:p w14:paraId="6332F28C" w14:textId="77777777" w:rsidR="00EF3FE6" w:rsidRDefault="00EF3FE6" w:rsidP="00D04932">
      <w:pPr>
        <w:pStyle w:val="ParagrapheIndent2"/>
        <w:spacing w:line="232" w:lineRule="exact"/>
        <w:ind w:left="20" w:right="20"/>
        <w:jc w:val="both"/>
        <w:rPr>
          <w:color w:val="000000"/>
          <w:lang w:val="fr-FR"/>
        </w:rPr>
      </w:pPr>
    </w:p>
    <w:p w14:paraId="176B0B8F" w14:textId="42C6DC7F" w:rsidR="00BC5E09" w:rsidRPr="009A009F" w:rsidRDefault="00BC5E09">
      <w:pPr>
        <w:pStyle w:val="ParagrapheIndent2"/>
        <w:spacing w:line="232" w:lineRule="exact"/>
        <w:ind w:left="20" w:right="20"/>
        <w:jc w:val="both"/>
        <w:rPr>
          <w:color w:val="000000"/>
          <w:lang w:val="fr-FR"/>
        </w:rPr>
      </w:pPr>
      <w:r w:rsidRPr="009A009F">
        <w:rPr>
          <w:color w:val="000000"/>
          <w:lang w:val="fr-FR"/>
        </w:rPr>
        <w:t xml:space="preserve">Etablissement support : </w:t>
      </w:r>
      <w:r w:rsidR="00C11E45" w:rsidRPr="00CB3C2C">
        <w:rPr>
          <w:color w:val="000000"/>
          <w:lang w:val="fr-FR"/>
        </w:rPr>
        <w:t>Assistance Publique Hôpitaux de Marseille (AP-HM)</w:t>
      </w:r>
    </w:p>
    <w:p w14:paraId="42A8F19E" w14:textId="77777777" w:rsidR="00BC5E09" w:rsidRPr="009A009F" w:rsidRDefault="00BC5E09" w:rsidP="009A009F">
      <w:pPr>
        <w:rPr>
          <w:lang w:val="fr-FR"/>
        </w:rPr>
      </w:pPr>
    </w:p>
    <w:p w14:paraId="348FBDE0" w14:textId="54915CEB" w:rsidR="00EF3FE6" w:rsidRPr="00CB3C2C" w:rsidRDefault="001E6F1C" w:rsidP="00D04932">
      <w:pPr>
        <w:pStyle w:val="ParagrapheIndent2"/>
        <w:spacing w:line="232" w:lineRule="exact"/>
        <w:ind w:left="20" w:right="20"/>
        <w:jc w:val="both"/>
        <w:rPr>
          <w:color w:val="000000"/>
          <w:lang w:val="fr-FR"/>
        </w:rPr>
      </w:pPr>
      <w:r>
        <w:rPr>
          <w:color w:val="000000"/>
          <w:lang w:val="fr-FR"/>
        </w:rPr>
        <w:t xml:space="preserve">Etablissements </w:t>
      </w:r>
      <w:r w:rsidR="00EA27FF">
        <w:rPr>
          <w:color w:val="000000"/>
          <w:lang w:val="fr-FR"/>
        </w:rPr>
        <w:t>adhérant</w:t>
      </w:r>
      <w:r w:rsidR="000E35B3">
        <w:rPr>
          <w:color w:val="000000"/>
          <w:lang w:val="fr-FR"/>
        </w:rPr>
        <w:t xml:space="preserve"> au SAD en première instance </w:t>
      </w:r>
      <w:r w:rsidR="007901F6" w:rsidRPr="00CB3C2C">
        <w:rPr>
          <w:color w:val="000000"/>
          <w:lang w:val="fr-FR"/>
        </w:rPr>
        <w:t>:</w:t>
      </w:r>
    </w:p>
    <w:p w14:paraId="70805871" w14:textId="5D8CE081" w:rsidR="000E35B3" w:rsidRDefault="000E35B3" w:rsidP="000E35B3">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r w:rsidRPr="001E6F1C">
        <w:rPr>
          <w:rFonts w:ascii="Trebuchet MS" w:eastAsia="Trebuchet MS" w:hAnsi="Trebuchet MS" w:cs="Trebuchet MS"/>
          <w:color w:val="000000"/>
          <w:sz w:val="20"/>
          <w:lang w:val="fr-FR"/>
        </w:rPr>
        <w:t xml:space="preserve"> Assistance Publique Hôpitaux de Marseille (AP-HM)</w:t>
      </w:r>
    </w:p>
    <w:p w14:paraId="56386476" w14:textId="77777777" w:rsidR="000E35B3" w:rsidRDefault="000E35B3" w:rsidP="000E35B3">
      <w:pPr>
        <w:pStyle w:val="ParagrapheIndent2"/>
        <w:spacing w:line="232" w:lineRule="exact"/>
        <w:ind w:left="20" w:right="20"/>
        <w:jc w:val="both"/>
        <w:rPr>
          <w:color w:val="000000"/>
          <w:lang w:val="fr-FR"/>
        </w:rPr>
      </w:pPr>
      <w:r w:rsidRPr="00CB3C2C">
        <w:rPr>
          <w:color w:val="000000"/>
          <w:lang w:val="fr-FR"/>
        </w:rPr>
        <w:t>- Centre Hospitalier Spécialisé de Valvert</w:t>
      </w:r>
    </w:p>
    <w:p w14:paraId="5F39F315" w14:textId="77777777" w:rsidR="000E35B3" w:rsidRDefault="000E35B3" w:rsidP="000E35B3">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Pr="00CB3C2C">
        <w:rPr>
          <w:rFonts w:ascii="Trebuchet MS" w:eastAsia="Trebuchet MS" w:hAnsi="Trebuchet MS" w:cs="Trebuchet MS"/>
          <w:color w:val="000000"/>
          <w:sz w:val="20"/>
          <w:lang w:val="fr-FR"/>
        </w:rPr>
        <w:t xml:space="preserve">Centre hospitalier </w:t>
      </w:r>
      <w:r>
        <w:rPr>
          <w:rFonts w:ascii="Trebuchet MS" w:eastAsia="Trebuchet MS" w:hAnsi="Trebuchet MS" w:cs="Trebuchet MS"/>
          <w:color w:val="000000"/>
          <w:sz w:val="20"/>
          <w:lang w:val="fr-FR"/>
        </w:rPr>
        <w:t>Montperrin</w:t>
      </w:r>
    </w:p>
    <w:p w14:paraId="2252752E" w14:textId="77777777" w:rsidR="00C036B1" w:rsidRDefault="00C036B1" w:rsidP="00C036B1">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 Centre hospitalier d’Allauch</w:t>
      </w:r>
    </w:p>
    <w:p w14:paraId="338DBA89" w14:textId="77777777" w:rsidR="000E35B3" w:rsidRPr="000E35B3" w:rsidRDefault="000E35B3" w:rsidP="000E35B3">
      <w:pPr>
        <w:rPr>
          <w:lang w:val="fr-FR"/>
        </w:rPr>
      </w:pPr>
    </w:p>
    <w:p w14:paraId="16281445" w14:textId="4CBBE98F" w:rsidR="000E35B3" w:rsidRDefault="000E35B3" w:rsidP="000E35B3">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Etablissements qui pourront adhérer au cours du SAD :</w:t>
      </w:r>
    </w:p>
    <w:p w14:paraId="37F10B01" w14:textId="77777777" w:rsidR="00161968" w:rsidRDefault="007901F6" w:rsidP="00161968">
      <w:pPr>
        <w:rPr>
          <w:rFonts w:ascii="Trebuchet MS" w:eastAsia="Trebuchet MS" w:hAnsi="Trebuchet MS" w:cs="Trebuchet MS"/>
          <w:color w:val="000000"/>
          <w:sz w:val="20"/>
          <w:lang w:val="fr-FR"/>
        </w:rPr>
      </w:pPr>
      <w:r w:rsidRPr="00CB3C2C">
        <w:rPr>
          <w:color w:val="000000"/>
          <w:lang w:val="fr-FR"/>
        </w:rPr>
        <w:t xml:space="preserve"> </w:t>
      </w:r>
      <w:r w:rsidR="00161968" w:rsidRPr="00CB3C2C">
        <w:rPr>
          <w:rFonts w:ascii="Trebuchet MS" w:eastAsia="Trebuchet MS" w:hAnsi="Trebuchet MS" w:cs="Trebuchet MS"/>
          <w:color w:val="000000"/>
          <w:sz w:val="20"/>
          <w:lang w:val="fr-FR"/>
        </w:rPr>
        <w:t>- Centre hospitalier spécialisé Edouard Toulouse</w:t>
      </w:r>
    </w:p>
    <w:p w14:paraId="09740C20" w14:textId="1898DA6D" w:rsidR="00EF3FE6" w:rsidRPr="00CB3C2C" w:rsidRDefault="000E35B3" w:rsidP="00D04932">
      <w:pPr>
        <w:pStyle w:val="ParagrapheIndent2"/>
        <w:spacing w:line="232" w:lineRule="exact"/>
        <w:ind w:left="20" w:right="20"/>
        <w:jc w:val="both"/>
        <w:rPr>
          <w:color w:val="000000"/>
          <w:lang w:val="fr-FR"/>
        </w:rPr>
      </w:pPr>
      <w:r>
        <w:rPr>
          <w:color w:val="000000"/>
          <w:lang w:val="fr-FR"/>
        </w:rPr>
        <w:t>-</w:t>
      </w:r>
      <w:r w:rsidR="007901F6" w:rsidRPr="00CB3C2C">
        <w:rPr>
          <w:color w:val="000000"/>
          <w:lang w:val="fr-FR"/>
        </w:rPr>
        <w:t>Centre Hospitalier La Ciotat</w:t>
      </w:r>
    </w:p>
    <w:p w14:paraId="4401E19F"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 Centre Hospitalier de Martigues</w:t>
      </w:r>
    </w:p>
    <w:p w14:paraId="0E5FC2C7"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 Groupement Hospitalier de Territoire Hôpitaux de Provence</w:t>
      </w:r>
    </w:p>
    <w:p w14:paraId="0AC014C1"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 Centre Hospitalier d'Aubagne</w:t>
      </w:r>
    </w:p>
    <w:p w14:paraId="05E8D608"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 Centre Gérontologique Départemental</w:t>
      </w:r>
    </w:p>
    <w:p w14:paraId="5067A0EF"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 Hôpitaux des portes de Camargues</w:t>
      </w:r>
    </w:p>
    <w:p w14:paraId="3295DB39"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 Hôpital du pays Salonais</w:t>
      </w:r>
    </w:p>
    <w:p w14:paraId="3A07F0D9" w14:textId="6DE7364E"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 xml:space="preserve">- </w:t>
      </w:r>
      <w:r w:rsidR="00BF331E" w:rsidRPr="00CB3C2C">
        <w:rPr>
          <w:color w:val="000000"/>
          <w:lang w:val="fr-FR"/>
        </w:rPr>
        <w:t>Hôpital</w:t>
      </w:r>
      <w:r w:rsidRPr="00CB3C2C">
        <w:rPr>
          <w:color w:val="000000"/>
          <w:lang w:val="fr-FR"/>
        </w:rPr>
        <w:t xml:space="preserve"> d'Instruction des Armées Laveran</w:t>
      </w:r>
    </w:p>
    <w:p w14:paraId="5DD304C9" w14:textId="77777777" w:rsidR="000E35B3" w:rsidRPr="00C036B1" w:rsidRDefault="007901F6" w:rsidP="00D04932">
      <w:pPr>
        <w:jc w:val="both"/>
        <w:rPr>
          <w:rFonts w:ascii="Trebuchet MS" w:eastAsia="Trebuchet MS" w:hAnsi="Trebuchet MS" w:cs="Trebuchet MS"/>
          <w:color w:val="000000"/>
          <w:sz w:val="20"/>
          <w:lang w:val="fr-FR"/>
        </w:rPr>
      </w:pPr>
      <w:r w:rsidRPr="00C036B1">
        <w:rPr>
          <w:rFonts w:ascii="Trebuchet MS" w:eastAsia="Trebuchet MS" w:hAnsi="Trebuchet MS" w:cs="Trebuchet MS"/>
          <w:color w:val="000000"/>
          <w:sz w:val="20"/>
          <w:lang w:val="fr-FR"/>
        </w:rPr>
        <w:t>- Centre Hospitalier Intercommunal Aix-Pertuis</w:t>
      </w:r>
    </w:p>
    <w:p w14:paraId="0443160A" w14:textId="77777777" w:rsidR="00EF3FE6" w:rsidRPr="00CB3C2C" w:rsidRDefault="00EF3FE6" w:rsidP="00D04932">
      <w:pPr>
        <w:pStyle w:val="ParagrapheIndent2"/>
        <w:spacing w:line="232" w:lineRule="exact"/>
        <w:ind w:right="20"/>
        <w:jc w:val="both"/>
        <w:rPr>
          <w:color w:val="000000"/>
          <w:lang w:val="fr-FR"/>
        </w:rPr>
      </w:pPr>
    </w:p>
    <w:p w14:paraId="0D76EA9B" w14:textId="246513DB" w:rsidR="002B37EF" w:rsidRDefault="00784D3F" w:rsidP="00D04932">
      <w:pPr>
        <w:pStyle w:val="Default"/>
        <w:jc w:val="both"/>
        <w:rPr>
          <w:rFonts w:ascii="Trebuchet MS" w:eastAsia="Trebuchet MS" w:hAnsi="Trebuchet MS" w:cs="Trebuchet MS"/>
          <w:sz w:val="20"/>
        </w:rPr>
      </w:pPr>
      <w:r w:rsidRPr="00CB3C2C">
        <w:rPr>
          <w:rFonts w:ascii="Trebuchet MS" w:eastAsia="Trebuchet MS" w:hAnsi="Trebuchet MS" w:cs="Trebuchet MS"/>
          <w:sz w:val="20"/>
        </w:rPr>
        <w:t>L’AP-HM</w:t>
      </w:r>
      <w:r w:rsidR="001E6F1C">
        <w:rPr>
          <w:rFonts w:ascii="Trebuchet MS" w:eastAsia="Trebuchet MS" w:hAnsi="Trebuchet MS" w:cs="Trebuchet MS"/>
          <w:sz w:val="20"/>
        </w:rPr>
        <w:t xml:space="preserve"> au titre d’acheteur </w:t>
      </w:r>
      <w:r w:rsidR="002728A4" w:rsidRPr="00CB3C2C">
        <w:rPr>
          <w:rFonts w:ascii="Trebuchet MS" w:eastAsia="Trebuchet MS" w:hAnsi="Trebuchet MS" w:cs="Trebuchet MS"/>
          <w:sz w:val="20"/>
        </w:rPr>
        <w:t xml:space="preserve">référent </w:t>
      </w:r>
      <w:r w:rsidR="00C11E45">
        <w:rPr>
          <w:rFonts w:ascii="Trebuchet MS" w:eastAsia="Trebuchet MS" w:hAnsi="Trebuchet MS" w:cs="Trebuchet MS"/>
          <w:sz w:val="20"/>
        </w:rPr>
        <w:t xml:space="preserve">(établissement support) </w:t>
      </w:r>
      <w:r w:rsidR="002728A4" w:rsidRPr="00CB3C2C">
        <w:rPr>
          <w:rFonts w:ascii="Trebuchet MS" w:eastAsia="Trebuchet MS" w:hAnsi="Trebuchet MS" w:cs="Trebuchet MS"/>
          <w:sz w:val="20"/>
        </w:rPr>
        <w:t xml:space="preserve">est le pouvoir adjudicateur pour la passation du Système d’Acquisition Dynamique (SAD). Il demeure seul responsable de toute la procédure de passation du système d’acquisition dynamique et de ses éventuelles modifications. </w:t>
      </w:r>
    </w:p>
    <w:p w14:paraId="416E6DB5" w14:textId="77777777" w:rsidR="002B37EF" w:rsidRDefault="002B37EF" w:rsidP="00D04932">
      <w:pPr>
        <w:pStyle w:val="Default"/>
        <w:jc w:val="both"/>
        <w:rPr>
          <w:rFonts w:ascii="Trebuchet MS" w:eastAsia="Trebuchet MS" w:hAnsi="Trebuchet MS" w:cs="Trebuchet MS"/>
          <w:sz w:val="20"/>
        </w:rPr>
      </w:pPr>
    </w:p>
    <w:p w14:paraId="15868CE0" w14:textId="66F6D16E" w:rsidR="00D05015" w:rsidRDefault="00C11E45" w:rsidP="00D04932">
      <w:pPr>
        <w:pStyle w:val="Default"/>
        <w:jc w:val="both"/>
        <w:rPr>
          <w:rFonts w:ascii="Trebuchet MS" w:eastAsia="Trebuchet MS" w:hAnsi="Trebuchet MS" w:cs="Trebuchet MS"/>
          <w:sz w:val="20"/>
        </w:rPr>
      </w:pPr>
      <w:r>
        <w:rPr>
          <w:rFonts w:ascii="Trebuchet MS" w:eastAsia="Trebuchet MS" w:hAnsi="Trebuchet MS" w:cs="Trebuchet MS"/>
          <w:sz w:val="20"/>
        </w:rPr>
        <w:t>Toutefois, l</w:t>
      </w:r>
      <w:r w:rsidR="00D05015" w:rsidRPr="008275F1">
        <w:rPr>
          <w:rFonts w:ascii="Trebuchet MS" w:eastAsia="Trebuchet MS" w:hAnsi="Trebuchet MS" w:cs="Trebuchet MS"/>
          <w:sz w:val="20"/>
        </w:rPr>
        <w:t xml:space="preserve">es marchés spécifiques seront lancés directement par les établissements parties, en fonction de la survenance du besoin, pendant toute la durée </w:t>
      </w:r>
      <w:r>
        <w:rPr>
          <w:rFonts w:ascii="Trebuchet MS" w:eastAsia="Trebuchet MS" w:hAnsi="Trebuchet MS" w:cs="Trebuchet MS"/>
          <w:sz w:val="20"/>
        </w:rPr>
        <w:t xml:space="preserve">de validité </w:t>
      </w:r>
      <w:r w:rsidR="00D05015" w:rsidRPr="008275F1">
        <w:rPr>
          <w:rFonts w:ascii="Trebuchet MS" w:eastAsia="Trebuchet MS" w:hAnsi="Trebuchet MS" w:cs="Trebuchet MS"/>
          <w:sz w:val="20"/>
        </w:rPr>
        <w:t>du SAD</w:t>
      </w:r>
      <w:r w:rsidR="00D05015">
        <w:rPr>
          <w:rFonts w:ascii="Trebuchet MS" w:eastAsia="Trebuchet MS" w:hAnsi="Trebuchet MS" w:cs="Trebuchet MS"/>
          <w:sz w:val="20"/>
        </w:rPr>
        <w:t>.</w:t>
      </w:r>
    </w:p>
    <w:p w14:paraId="1E4FC7B5" w14:textId="77777777" w:rsidR="008A1926" w:rsidRDefault="008A1926" w:rsidP="00D04932">
      <w:pPr>
        <w:pStyle w:val="Default"/>
        <w:jc w:val="both"/>
        <w:rPr>
          <w:rFonts w:ascii="Trebuchet MS" w:eastAsia="Trebuchet MS" w:hAnsi="Trebuchet MS" w:cs="Trebuchet MS"/>
          <w:sz w:val="20"/>
        </w:rPr>
      </w:pPr>
    </w:p>
    <w:p w14:paraId="5DD108FF" w14:textId="38FA2B39" w:rsidR="008F5725" w:rsidRPr="008F5725" w:rsidRDefault="002728A4" w:rsidP="00D04932">
      <w:pPr>
        <w:pStyle w:val="Default"/>
        <w:jc w:val="both"/>
        <w:rPr>
          <w:rFonts w:ascii="Trebuchet MS" w:eastAsia="Trebuchet MS" w:hAnsi="Trebuchet MS" w:cs="Trebuchet MS"/>
          <w:sz w:val="20"/>
        </w:rPr>
      </w:pPr>
      <w:r w:rsidRPr="008A1926">
        <w:rPr>
          <w:rFonts w:ascii="Trebuchet MS" w:eastAsia="Trebuchet MS" w:hAnsi="Trebuchet MS" w:cs="Trebuchet MS"/>
          <w:sz w:val="20"/>
        </w:rPr>
        <w:t xml:space="preserve">Les </w:t>
      </w:r>
      <w:r w:rsidR="008A1926" w:rsidRPr="008A1926">
        <w:rPr>
          <w:rFonts w:ascii="Trebuchet MS" w:eastAsia="Trebuchet MS" w:hAnsi="Trebuchet MS" w:cs="Trebuchet MS"/>
          <w:sz w:val="20"/>
        </w:rPr>
        <w:t xml:space="preserve">établissements parties </w:t>
      </w:r>
      <w:r w:rsidRPr="008A1926">
        <w:rPr>
          <w:rFonts w:ascii="Trebuchet MS" w:eastAsia="Trebuchet MS" w:hAnsi="Trebuchet MS" w:cs="Trebuchet MS"/>
          <w:sz w:val="20"/>
        </w:rPr>
        <w:t>en</w:t>
      </w:r>
      <w:r w:rsidRPr="00CB3C2C">
        <w:rPr>
          <w:rFonts w:ascii="Trebuchet MS" w:eastAsia="Trebuchet MS" w:hAnsi="Trebuchet MS" w:cs="Trebuchet MS"/>
          <w:sz w:val="20"/>
        </w:rPr>
        <w:t xml:space="preserve"> charge de la </w:t>
      </w:r>
      <w:r w:rsidR="00DA5586">
        <w:rPr>
          <w:rFonts w:ascii="Trebuchet MS" w:eastAsia="Trebuchet MS" w:hAnsi="Trebuchet MS" w:cs="Trebuchet MS"/>
          <w:sz w:val="20"/>
        </w:rPr>
        <w:t xml:space="preserve">procédure du marché spécifique </w:t>
      </w:r>
      <w:r w:rsidR="008F5725">
        <w:rPr>
          <w:rFonts w:ascii="Trebuchet MS" w:eastAsia="Trebuchet MS" w:hAnsi="Trebuchet MS" w:cs="Trebuchet MS"/>
          <w:sz w:val="20"/>
        </w:rPr>
        <w:t>sont compétents pour </w:t>
      </w:r>
      <w:r w:rsidR="002D0CDA" w:rsidRPr="008F5725">
        <w:rPr>
          <w:rFonts w:ascii="Trebuchet MS" w:eastAsia="Trebuchet MS" w:hAnsi="Trebuchet MS" w:cs="Trebuchet MS"/>
          <w:sz w:val="20"/>
        </w:rPr>
        <w:t>procéder, dans le respect des règles prévues par le Code de la commande publique, à</w:t>
      </w:r>
      <w:r w:rsidR="008F5725" w:rsidRPr="008F5725">
        <w:rPr>
          <w:rFonts w:ascii="Trebuchet MS" w:eastAsia="Trebuchet MS" w:hAnsi="Trebuchet MS" w:cs="Trebuchet MS"/>
          <w:sz w:val="20"/>
        </w:rPr>
        <w:t> :</w:t>
      </w:r>
    </w:p>
    <w:p w14:paraId="1E0B4C1E" w14:textId="49D023F5" w:rsidR="002D0CDA" w:rsidRPr="008F5725" w:rsidRDefault="002D0CDA" w:rsidP="00D04932">
      <w:pPr>
        <w:pStyle w:val="Default"/>
        <w:numPr>
          <w:ilvl w:val="0"/>
          <w:numId w:val="15"/>
        </w:numPr>
        <w:jc w:val="both"/>
        <w:rPr>
          <w:rFonts w:ascii="Trebuchet MS" w:eastAsia="Trebuchet MS" w:hAnsi="Trebuchet MS" w:cs="Trebuchet MS"/>
          <w:sz w:val="20"/>
        </w:rPr>
      </w:pPr>
      <w:r w:rsidRPr="008F5725">
        <w:rPr>
          <w:rFonts w:ascii="Trebuchet MS" w:eastAsia="Trebuchet MS" w:hAnsi="Trebuchet MS" w:cs="Trebuchet MS"/>
          <w:sz w:val="20"/>
        </w:rPr>
        <w:t>l’organisation de la procédure de passation de marché spécifique dans le respect du dossier de consultation du système d’acquisition dynamique ;</w:t>
      </w:r>
    </w:p>
    <w:p w14:paraId="7BBC95A8" w14:textId="77777777" w:rsidR="002D0CDA" w:rsidRPr="00CB3C2C" w:rsidRDefault="002D0CDA" w:rsidP="00D04932">
      <w:pPr>
        <w:pStyle w:val="Default"/>
        <w:numPr>
          <w:ilvl w:val="0"/>
          <w:numId w:val="15"/>
        </w:numPr>
        <w:jc w:val="both"/>
        <w:rPr>
          <w:rFonts w:ascii="Trebuchet MS" w:eastAsia="Trebuchet MS" w:hAnsi="Trebuchet MS" w:cs="Trebuchet MS"/>
          <w:sz w:val="20"/>
        </w:rPr>
      </w:pPr>
      <w:r w:rsidRPr="00CB3C2C">
        <w:rPr>
          <w:rFonts w:ascii="Trebuchet MS" w:eastAsia="Trebuchet MS" w:hAnsi="Trebuchet MS" w:cs="Trebuchet MS"/>
          <w:sz w:val="20"/>
        </w:rPr>
        <w:t xml:space="preserve">signer et notifier le marché spécifique ; </w:t>
      </w:r>
    </w:p>
    <w:p w14:paraId="24E90768" w14:textId="77777777" w:rsidR="002D0CDA" w:rsidRPr="00CB3C2C" w:rsidRDefault="002D0CDA" w:rsidP="00D04932">
      <w:pPr>
        <w:pStyle w:val="Default"/>
        <w:numPr>
          <w:ilvl w:val="0"/>
          <w:numId w:val="15"/>
        </w:numPr>
        <w:jc w:val="both"/>
        <w:rPr>
          <w:rFonts w:ascii="Trebuchet MS" w:eastAsia="Trebuchet MS" w:hAnsi="Trebuchet MS" w:cs="Trebuchet MS"/>
          <w:sz w:val="20"/>
        </w:rPr>
      </w:pPr>
      <w:r w:rsidRPr="00CB3C2C">
        <w:rPr>
          <w:rFonts w:ascii="Trebuchet MS" w:eastAsia="Trebuchet MS" w:hAnsi="Trebuchet MS" w:cs="Trebuchet MS"/>
          <w:sz w:val="20"/>
        </w:rPr>
        <w:t xml:space="preserve">procéder à la passation, à la signature et à la notification des avenants de toute nature pouvant intervenir dans le cadre du marché spécifique, </w:t>
      </w:r>
    </w:p>
    <w:p w14:paraId="603156B5" w14:textId="77777777" w:rsidR="002D0CDA" w:rsidRPr="00CB3C2C" w:rsidRDefault="002D0CDA" w:rsidP="00D04932">
      <w:pPr>
        <w:pStyle w:val="Default"/>
        <w:numPr>
          <w:ilvl w:val="0"/>
          <w:numId w:val="15"/>
        </w:numPr>
        <w:jc w:val="both"/>
        <w:rPr>
          <w:rFonts w:ascii="Trebuchet MS" w:eastAsia="Trebuchet MS" w:hAnsi="Trebuchet MS" w:cs="Trebuchet MS"/>
          <w:sz w:val="20"/>
        </w:rPr>
      </w:pPr>
      <w:r w:rsidRPr="00CB3C2C">
        <w:rPr>
          <w:rFonts w:ascii="Trebuchet MS" w:eastAsia="Trebuchet MS" w:hAnsi="Trebuchet MS" w:cs="Trebuchet MS"/>
          <w:sz w:val="20"/>
        </w:rPr>
        <w:t>réaliser plus généralement tous les actes relatifs à la modification du marché spécifique,</w:t>
      </w:r>
    </w:p>
    <w:p w14:paraId="63CBB7A2" w14:textId="77777777" w:rsidR="002D0CDA" w:rsidRPr="00CB3C2C" w:rsidRDefault="002D0CDA" w:rsidP="00D04932">
      <w:pPr>
        <w:pStyle w:val="Default"/>
        <w:numPr>
          <w:ilvl w:val="0"/>
          <w:numId w:val="15"/>
        </w:numPr>
        <w:jc w:val="both"/>
        <w:rPr>
          <w:rFonts w:ascii="Trebuchet MS" w:eastAsia="Trebuchet MS" w:hAnsi="Trebuchet MS" w:cs="Trebuchet MS"/>
          <w:sz w:val="20"/>
        </w:rPr>
      </w:pPr>
      <w:r w:rsidRPr="00CB3C2C">
        <w:rPr>
          <w:rFonts w:ascii="Trebuchet MS" w:eastAsia="Trebuchet MS" w:hAnsi="Trebuchet MS" w:cs="Trebuchet MS"/>
          <w:sz w:val="20"/>
        </w:rPr>
        <w:t xml:space="preserve">prononcer la résiliation du marché spécifique, </w:t>
      </w:r>
    </w:p>
    <w:p w14:paraId="6FAAFB22" w14:textId="1950C0C8" w:rsidR="002D0CDA" w:rsidRPr="00CB3C2C" w:rsidRDefault="002D0CDA" w:rsidP="00D04932">
      <w:pPr>
        <w:pStyle w:val="Default"/>
        <w:numPr>
          <w:ilvl w:val="0"/>
          <w:numId w:val="15"/>
        </w:numPr>
        <w:jc w:val="both"/>
        <w:rPr>
          <w:rFonts w:ascii="Trebuchet MS" w:eastAsia="Trebuchet MS" w:hAnsi="Trebuchet MS" w:cs="Trebuchet MS"/>
          <w:sz w:val="20"/>
        </w:rPr>
      </w:pPr>
      <w:r w:rsidRPr="00CB3C2C">
        <w:rPr>
          <w:rFonts w:ascii="Trebuchet MS" w:eastAsia="Trebuchet MS" w:hAnsi="Trebuchet MS" w:cs="Trebuchet MS"/>
          <w:sz w:val="20"/>
        </w:rPr>
        <w:t xml:space="preserve">gérer les relations pré - contentieuses et les contentieux formés à l’encontre de la passation des marchés spécifiques, </w:t>
      </w:r>
    </w:p>
    <w:p w14:paraId="0D71489B" w14:textId="77777777" w:rsidR="002D0CDA" w:rsidRPr="00CB3C2C" w:rsidRDefault="002D0CDA" w:rsidP="00D04932">
      <w:pPr>
        <w:pStyle w:val="Default"/>
        <w:jc w:val="both"/>
        <w:rPr>
          <w:rFonts w:ascii="Trebuchet MS" w:eastAsia="Trebuchet MS" w:hAnsi="Trebuchet MS" w:cs="Trebuchet MS"/>
          <w:sz w:val="20"/>
        </w:rPr>
      </w:pPr>
    </w:p>
    <w:p w14:paraId="2F8A7546" w14:textId="20BBB7DE" w:rsidR="002D0CDA" w:rsidRDefault="002D0CDA" w:rsidP="00D04932">
      <w:pPr>
        <w:pStyle w:val="Default"/>
        <w:jc w:val="both"/>
        <w:rPr>
          <w:rFonts w:ascii="Trebuchet MS" w:eastAsia="Trebuchet MS" w:hAnsi="Trebuchet MS" w:cs="Trebuchet MS"/>
          <w:sz w:val="20"/>
        </w:rPr>
      </w:pPr>
      <w:r w:rsidRPr="00DA5586">
        <w:rPr>
          <w:rFonts w:ascii="Trebuchet MS" w:eastAsia="Trebuchet MS" w:hAnsi="Trebuchet MS" w:cs="Trebuchet MS"/>
          <w:sz w:val="20"/>
        </w:rPr>
        <w:t xml:space="preserve">L’exécution </w:t>
      </w:r>
      <w:r w:rsidR="00C11E45">
        <w:rPr>
          <w:rFonts w:ascii="Trebuchet MS" w:eastAsia="Trebuchet MS" w:hAnsi="Trebuchet MS" w:cs="Trebuchet MS"/>
          <w:sz w:val="20"/>
        </w:rPr>
        <w:t xml:space="preserve">et la facturation </w:t>
      </w:r>
      <w:r w:rsidRPr="00DA5586">
        <w:rPr>
          <w:rFonts w:ascii="Trebuchet MS" w:eastAsia="Trebuchet MS" w:hAnsi="Trebuchet MS" w:cs="Trebuchet MS"/>
          <w:sz w:val="20"/>
        </w:rPr>
        <w:t xml:space="preserve">des marchés spécifiques relève des établissements </w:t>
      </w:r>
      <w:r w:rsidR="008A1926">
        <w:rPr>
          <w:rFonts w:ascii="Trebuchet MS" w:eastAsia="Trebuchet MS" w:hAnsi="Trebuchet MS" w:cs="Trebuchet MS"/>
          <w:sz w:val="20"/>
        </w:rPr>
        <w:t>parties</w:t>
      </w:r>
      <w:r w:rsidR="009F4A27">
        <w:rPr>
          <w:rFonts w:ascii="Trebuchet MS" w:eastAsia="Trebuchet MS" w:hAnsi="Trebuchet MS" w:cs="Trebuchet MS"/>
          <w:sz w:val="20"/>
        </w:rPr>
        <w:t>.</w:t>
      </w:r>
    </w:p>
    <w:p w14:paraId="4EE11F90" w14:textId="77777777" w:rsidR="009F4A27" w:rsidRDefault="009F4A27" w:rsidP="00D04932">
      <w:pPr>
        <w:pStyle w:val="Default"/>
        <w:jc w:val="both"/>
        <w:rPr>
          <w:rFonts w:ascii="Trebuchet MS" w:eastAsia="Trebuchet MS" w:hAnsi="Trebuchet MS" w:cs="Trebuchet MS"/>
          <w:sz w:val="20"/>
        </w:rPr>
      </w:pPr>
    </w:p>
    <w:p w14:paraId="2D84A3AA" w14:textId="25CD60C6" w:rsidR="009F4A27" w:rsidRPr="00DA5586" w:rsidRDefault="009F4A27" w:rsidP="00D04932">
      <w:pPr>
        <w:pStyle w:val="Default"/>
        <w:jc w:val="both"/>
        <w:rPr>
          <w:rFonts w:ascii="Trebuchet MS" w:eastAsia="Trebuchet MS" w:hAnsi="Trebuchet MS" w:cs="Trebuchet MS"/>
          <w:sz w:val="20"/>
        </w:rPr>
      </w:pPr>
      <w:r w:rsidRPr="009F4A27">
        <w:rPr>
          <w:rFonts w:ascii="Trebuchet MS" w:eastAsia="Trebuchet MS" w:hAnsi="Trebuchet MS" w:cs="Trebuchet MS"/>
          <w:sz w:val="20"/>
        </w:rPr>
        <w:t>Dans l’hypothèse où le marché spécifique est lancé par l’AP-HM pour un établissement partie, ce dernier sera pouvoir adjudicateur pour l’exécution des prestations</w:t>
      </w:r>
      <w:r w:rsidR="000E35B3">
        <w:rPr>
          <w:rFonts w:ascii="Trebuchet MS" w:eastAsia="Trebuchet MS" w:hAnsi="Trebuchet MS" w:cs="Trebuchet MS"/>
          <w:sz w:val="20"/>
        </w:rPr>
        <w:t xml:space="preserve"> hors facturation</w:t>
      </w:r>
      <w:r w:rsidRPr="009F4A27">
        <w:rPr>
          <w:rFonts w:ascii="Trebuchet MS" w:eastAsia="Trebuchet MS" w:hAnsi="Trebuchet MS" w:cs="Trebuchet MS"/>
          <w:sz w:val="20"/>
        </w:rPr>
        <w:t>.</w:t>
      </w:r>
    </w:p>
    <w:p w14:paraId="5FF29232" w14:textId="77777777" w:rsidR="00C03260" w:rsidRPr="00CB3C2C" w:rsidRDefault="00C03260" w:rsidP="00D04932">
      <w:pPr>
        <w:pStyle w:val="Default"/>
        <w:jc w:val="both"/>
        <w:rPr>
          <w:rFonts w:ascii="Trebuchet MS" w:eastAsia="Trebuchet MS" w:hAnsi="Trebuchet MS" w:cs="Trebuchet MS"/>
          <w:sz w:val="20"/>
        </w:rPr>
      </w:pPr>
    </w:p>
    <w:p w14:paraId="154C8B5C" w14:textId="77777777" w:rsidR="00EF3FE6" w:rsidRPr="00CB3C2C" w:rsidRDefault="00EF3FE6" w:rsidP="00D04932">
      <w:pPr>
        <w:spacing w:line="20" w:lineRule="exact"/>
        <w:jc w:val="both"/>
        <w:rPr>
          <w:sz w:val="2"/>
          <w:lang w:val="fr-FR"/>
        </w:rPr>
      </w:pPr>
    </w:p>
    <w:p w14:paraId="3295675D" w14:textId="7C02E6FA" w:rsidR="00317477" w:rsidRPr="008F5725" w:rsidRDefault="006A5477" w:rsidP="00D04932">
      <w:pPr>
        <w:pStyle w:val="Titre2"/>
        <w:ind w:left="300" w:right="20"/>
        <w:jc w:val="both"/>
        <w:rPr>
          <w:rFonts w:ascii="Trebuchet MS" w:eastAsia="Trebuchet MS" w:hAnsi="Trebuchet MS" w:cs="Trebuchet MS"/>
          <w:i w:val="0"/>
          <w:color w:val="000000"/>
          <w:sz w:val="24"/>
          <w:lang w:val="fr-FR"/>
        </w:rPr>
      </w:pPr>
      <w:bookmarkStart w:id="4" w:name="_Toc161066150"/>
      <w:r>
        <w:rPr>
          <w:rFonts w:ascii="Trebuchet MS" w:eastAsia="Trebuchet MS" w:hAnsi="Trebuchet MS" w:cs="Trebuchet MS"/>
          <w:i w:val="0"/>
          <w:color w:val="000000"/>
          <w:sz w:val="24"/>
          <w:lang w:val="fr-FR"/>
        </w:rPr>
        <w:t>2.2</w:t>
      </w:r>
      <w:r w:rsidR="007901F6" w:rsidRPr="00CB3C2C">
        <w:rPr>
          <w:rFonts w:ascii="Trebuchet MS" w:eastAsia="Trebuchet MS" w:hAnsi="Trebuchet MS" w:cs="Trebuchet MS"/>
          <w:i w:val="0"/>
          <w:color w:val="000000"/>
          <w:sz w:val="24"/>
          <w:lang w:val="fr-FR"/>
        </w:rPr>
        <w:t xml:space="preserve"> - </w:t>
      </w:r>
      <w:r w:rsidR="00357976">
        <w:rPr>
          <w:rFonts w:ascii="Trebuchet MS" w:eastAsia="Trebuchet MS" w:hAnsi="Trebuchet MS" w:cs="Trebuchet MS"/>
          <w:i w:val="0"/>
          <w:color w:val="000000"/>
          <w:sz w:val="24"/>
          <w:lang w:val="fr-FR"/>
        </w:rPr>
        <w:t>Catégories</w:t>
      </w:r>
      <w:r w:rsidR="00674F6B" w:rsidRPr="00CB3C2C">
        <w:rPr>
          <w:rFonts w:ascii="Trebuchet MS" w:eastAsia="Trebuchet MS" w:hAnsi="Trebuchet MS" w:cs="Trebuchet MS"/>
          <w:i w:val="0"/>
          <w:color w:val="000000"/>
          <w:sz w:val="24"/>
          <w:lang w:val="fr-FR"/>
        </w:rPr>
        <w:t xml:space="preserve"> </w:t>
      </w:r>
      <w:r w:rsidR="006230FC">
        <w:rPr>
          <w:rFonts w:ascii="Trebuchet MS" w:eastAsia="Trebuchet MS" w:hAnsi="Trebuchet MS" w:cs="Trebuchet MS"/>
          <w:i w:val="0"/>
          <w:color w:val="000000"/>
          <w:sz w:val="24"/>
          <w:lang w:val="fr-FR"/>
        </w:rPr>
        <w:t xml:space="preserve">et montants </w:t>
      </w:r>
      <w:r w:rsidR="00674F6B" w:rsidRPr="00CB3C2C">
        <w:rPr>
          <w:rFonts w:ascii="Trebuchet MS" w:eastAsia="Trebuchet MS" w:hAnsi="Trebuchet MS" w:cs="Trebuchet MS"/>
          <w:i w:val="0"/>
          <w:color w:val="000000"/>
          <w:sz w:val="24"/>
          <w:lang w:val="fr-FR"/>
        </w:rPr>
        <w:t>du SAD</w:t>
      </w:r>
      <w:bookmarkEnd w:id="4"/>
    </w:p>
    <w:p w14:paraId="61BF5FD5" w14:textId="77777777" w:rsidR="000B1DF9" w:rsidRPr="00CB3C2C" w:rsidRDefault="000B1DF9" w:rsidP="00D04932">
      <w:pPr>
        <w:jc w:val="both"/>
        <w:rPr>
          <w:rFonts w:ascii="Trebuchet MS" w:eastAsia="Trebuchet MS" w:hAnsi="Trebuchet MS" w:cs="Trebuchet MS"/>
          <w:color w:val="000000"/>
          <w:sz w:val="20"/>
          <w:lang w:val="fr-FR"/>
        </w:rPr>
      </w:pPr>
    </w:p>
    <w:p w14:paraId="4D024FE3" w14:textId="3AF78D8F" w:rsidR="00593AF0" w:rsidRDefault="000B1DF9"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 xml:space="preserve">Le présent système d’acquisition dynamique </w:t>
      </w:r>
      <w:r w:rsidR="00F64A46">
        <w:rPr>
          <w:rFonts w:ascii="Trebuchet MS" w:eastAsia="Trebuchet MS" w:hAnsi="Trebuchet MS" w:cs="Trebuchet MS"/>
          <w:color w:val="000000"/>
          <w:sz w:val="20"/>
          <w:lang w:val="fr-FR"/>
        </w:rPr>
        <w:t>a pour objet les p</w:t>
      </w:r>
      <w:r w:rsidR="00F64A46" w:rsidRPr="00F64A46">
        <w:rPr>
          <w:rFonts w:ascii="Trebuchet MS" w:eastAsia="Trebuchet MS" w:hAnsi="Trebuchet MS" w:cs="Trebuchet MS"/>
          <w:color w:val="000000"/>
          <w:sz w:val="20"/>
          <w:lang w:val="fr-FR"/>
        </w:rPr>
        <w:t>restations d'activités physiques, thérapeutiques et artistiques pour les patients du GHT Bouches du</w:t>
      </w:r>
      <w:r w:rsidR="00F64A46">
        <w:rPr>
          <w:rFonts w:ascii="Trebuchet MS" w:eastAsia="Trebuchet MS" w:hAnsi="Trebuchet MS" w:cs="Trebuchet MS"/>
          <w:b/>
          <w:color w:val="000000"/>
          <w:sz w:val="28"/>
          <w:lang w:val="fr-FR"/>
        </w:rPr>
        <w:t xml:space="preserve"> </w:t>
      </w:r>
      <w:r w:rsidR="00F64A46" w:rsidRPr="00F64A46">
        <w:rPr>
          <w:rFonts w:ascii="Trebuchet MS" w:eastAsia="Trebuchet MS" w:hAnsi="Trebuchet MS" w:cs="Trebuchet MS"/>
          <w:color w:val="000000"/>
          <w:sz w:val="20"/>
          <w:lang w:val="fr-FR"/>
        </w:rPr>
        <w:t>Rhône</w:t>
      </w:r>
      <w:r w:rsidR="00674F6B" w:rsidRPr="00CB3C2C">
        <w:rPr>
          <w:rFonts w:ascii="Trebuchet MS" w:eastAsia="Trebuchet MS" w:hAnsi="Trebuchet MS" w:cs="Trebuchet MS"/>
          <w:color w:val="000000"/>
          <w:sz w:val="20"/>
          <w:lang w:val="fr-FR"/>
        </w:rPr>
        <w:t xml:space="preserve">. </w:t>
      </w:r>
      <w:r w:rsidR="00077379" w:rsidRPr="00CB3C2C">
        <w:rPr>
          <w:rFonts w:ascii="Trebuchet MS" w:eastAsia="Trebuchet MS" w:hAnsi="Trebuchet MS" w:cs="Trebuchet MS"/>
          <w:color w:val="000000"/>
          <w:sz w:val="20"/>
          <w:lang w:val="fr-FR"/>
        </w:rPr>
        <w:t>Le</w:t>
      </w:r>
      <w:r w:rsidR="00F10BE8" w:rsidRPr="00CB3C2C">
        <w:rPr>
          <w:rFonts w:ascii="Trebuchet MS" w:eastAsia="Trebuchet MS" w:hAnsi="Trebuchet MS" w:cs="Trebuchet MS"/>
          <w:color w:val="000000"/>
          <w:sz w:val="20"/>
          <w:lang w:val="fr-FR"/>
        </w:rPr>
        <w:t xml:space="preserve"> système d’acquisition dynamique est divisé en catégories ci-dessous définies :</w:t>
      </w:r>
    </w:p>
    <w:p w14:paraId="45FE6D3B" w14:textId="77777777" w:rsidR="000D202A" w:rsidRPr="00CB3C2C" w:rsidRDefault="000D202A" w:rsidP="00D04932">
      <w:pPr>
        <w:jc w:val="both"/>
        <w:rPr>
          <w:rFonts w:ascii="Trebuchet MS" w:eastAsia="Trebuchet MS" w:hAnsi="Trebuchet MS" w:cs="Trebuchet MS"/>
          <w:color w:val="000000"/>
          <w:sz w:val="20"/>
          <w:lang w:val="fr-FR"/>
        </w:rPr>
      </w:pPr>
    </w:p>
    <w:tbl>
      <w:tblPr>
        <w:tblW w:w="9060" w:type="dxa"/>
        <w:tblCellMar>
          <w:left w:w="70" w:type="dxa"/>
          <w:right w:w="70" w:type="dxa"/>
        </w:tblCellMar>
        <w:tblLook w:val="04A0" w:firstRow="1" w:lastRow="0" w:firstColumn="1" w:lastColumn="0" w:noHBand="0" w:noVBand="1"/>
      </w:tblPr>
      <w:tblGrid>
        <w:gridCol w:w="1225"/>
        <w:gridCol w:w="5666"/>
        <w:gridCol w:w="2169"/>
      </w:tblGrid>
      <w:tr w:rsidR="00593AF0" w:rsidRPr="00A66AAD" w14:paraId="67E1183E" w14:textId="77777777" w:rsidTr="00975F36">
        <w:trPr>
          <w:trHeight w:val="581"/>
        </w:trPr>
        <w:tc>
          <w:tcPr>
            <w:tcW w:w="1225" w:type="dxa"/>
            <w:tcBorders>
              <w:top w:val="single" w:sz="4" w:space="0" w:color="auto"/>
              <w:left w:val="single" w:sz="4" w:space="0" w:color="auto"/>
              <w:bottom w:val="single" w:sz="4" w:space="0" w:color="auto"/>
              <w:right w:val="single" w:sz="4" w:space="0" w:color="auto"/>
            </w:tcBorders>
            <w:shd w:val="clear" w:color="000000" w:fill="CCCCCC"/>
            <w:vAlign w:val="center"/>
            <w:hideMark/>
          </w:tcPr>
          <w:p w14:paraId="6CBF87C9" w14:textId="77777777" w:rsidR="00593AF0" w:rsidRPr="00A66AAD" w:rsidRDefault="00593AF0" w:rsidP="00D04932">
            <w:pPr>
              <w:jc w:val="both"/>
              <w:rPr>
                <w:rFonts w:ascii="Trebuchet MS" w:hAnsi="Trebuchet MS" w:cs="Calibri"/>
                <w:b/>
                <w:bCs/>
                <w:color w:val="000000"/>
                <w:sz w:val="18"/>
                <w:szCs w:val="18"/>
                <w:lang w:val="fr-WINDIES"/>
              </w:rPr>
            </w:pPr>
            <w:r w:rsidRPr="00A66AAD">
              <w:rPr>
                <w:rFonts w:ascii="Trebuchet MS" w:hAnsi="Trebuchet MS" w:cs="Calibri"/>
                <w:b/>
                <w:bCs/>
                <w:color w:val="000000"/>
                <w:sz w:val="18"/>
                <w:szCs w:val="18"/>
                <w:lang w:val="fr-WINDIES"/>
              </w:rPr>
              <w:t>Catégories</w:t>
            </w:r>
          </w:p>
        </w:tc>
        <w:tc>
          <w:tcPr>
            <w:tcW w:w="5666" w:type="dxa"/>
            <w:tcBorders>
              <w:top w:val="single" w:sz="4" w:space="0" w:color="auto"/>
              <w:left w:val="nil"/>
              <w:bottom w:val="single" w:sz="4" w:space="0" w:color="auto"/>
              <w:right w:val="single" w:sz="4" w:space="0" w:color="auto"/>
            </w:tcBorders>
            <w:shd w:val="clear" w:color="000000" w:fill="CCCCCC"/>
            <w:vAlign w:val="center"/>
            <w:hideMark/>
          </w:tcPr>
          <w:p w14:paraId="0AC91F70" w14:textId="77777777" w:rsidR="00593AF0" w:rsidRPr="00E9271B" w:rsidRDefault="00593AF0" w:rsidP="00D04932">
            <w:pPr>
              <w:jc w:val="both"/>
              <w:rPr>
                <w:rFonts w:ascii="Trebuchet MS" w:hAnsi="Trebuchet MS" w:cs="Calibri"/>
                <w:b/>
                <w:bCs/>
                <w:color w:val="000000"/>
                <w:sz w:val="18"/>
                <w:szCs w:val="18"/>
                <w:lang w:val="fr-WINDIES"/>
              </w:rPr>
            </w:pPr>
            <w:r w:rsidRPr="00E9271B">
              <w:rPr>
                <w:rFonts w:ascii="Trebuchet MS" w:hAnsi="Trebuchet MS" w:cs="Calibri"/>
                <w:b/>
                <w:bCs/>
                <w:color w:val="000000"/>
                <w:sz w:val="18"/>
                <w:szCs w:val="18"/>
                <w:lang w:val="fr-WINDIES"/>
              </w:rPr>
              <w:t>Désignation</w:t>
            </w:r>
          </w:p>
        </w:tc>
        <w:tc>
          <w:tcPr>
            <w:tcW w:w="2169" w:type="dxa"/>
            <w:tcBorders>
              <w:top w:val="single" w:sz="4" w:space="0" w:color="auto"/>
              <w:left w:val="nil"/>
              <w:bottom w:val="single" w:sz="4" w:space="0" w:color="auto"/>
              <w:right w:val="single" w:sz="4" w:space="0" w:color="auto"/>
            </w:tcBorders>
            <w:shd w:val="clear" w:color="000000" w:fill="CCCCCC"/>
            <w:vAlign w:val="center"/>
            <w:hideMark/>
          </w:tcPr>
          <w:p w14:paraId="60C7B113" w14:textId="77777777" w:rsidR="00593AF0" w:rsidRPr="005E6C21" w:rsidRDefault="00593AF0" w:rsidP="00D04932">
            <w:pPr>
              <w:jc w:val="both"/>
              <w:rPr>
                <w:rFonts w:ascii="Trebuchet MS" w:hAnsi="Trebuchet MS" w:cs="Calibri"/>
                <w:b/>
                <w:bCs/>
                <w:color w:val="000000"/>
                <w:sz w:val="18"/>
                <w:szCs w:val="18"/>
                <w:lang w:val="fr-WINDIES"/>
              </w:rPr>
            </w:pPr>
            <w:r w:rsidRPr="005E6C21">
              <w:rPr>
                <w:rFonts w:ascii="Trebuchet MS" w:hAnsi="Trebuchet MS" w:cs="Calibri"/>
                <w:b/>
                <w:bCs/>
                <w:color w:val="000000"/>
                <w:sz w:val="18"/>
                <w:szCs w:val="18"/>
                <w:lang w:val="fr-WINDIES"/>
              </w:rPr>
              <w:t>Volume achat annuel estimatif</w:t>
            </w:r>
          </w:p>
        </w:tc>
      </w:tr>
      <w:tr w:rsidR="000D36C4" w:rsidRPr="00A66AAD" w14:paraId="64A4E65B" w14:textId="77777777" w:rsidTr="00E9271B">
        <w:trPr>
          <w:trHeight w:val="416"/>
        </w:trPr>
        <w:tc>
          <w:tcPr>
            <w:tcW w:w="1225" w:type="dxa"/>
            <w:tcBorders>
              <w:top w:val="single" w:sz="4" w:space="0" w:color="auto"/>
              <w:left w:val="single" w:sz="4" w:space="0" w:color="auto"/>
              <w:bottom w:val="single" w:sz="4" w:space="0" w:color="auto"/>
              <w:right w:val="single" w:sz="4" w:space="0" w:color="auto"/>
            </w:tcBorders>
            <w:shd w:val="clear" w:color="000000" w:fill="auto"/>
            <w:vAlign w:val="center"/>
          </w:tcPr>
          <w:p w14:paraId="20D2BF53" w14:textId="25261FF4" w:rsidR="000D36C4" w:rsidRPr="00A66AAD" w:rsidRDefault="000D36C4" w:rsidP="000D36C4">
            <w:pPr>
              <w:jc w:val="both"/>
              <w:rPr>
                <w:rFonts w:ascii="Trebuchet MS" w:hAnsi="Trebuchet MS" w:cs="Calibri"/>
                <w:b/>
                <w:bCs/>
                <w:color w:val="000000"/>
                <w:sz w:val="18"/>
                <w:szCs w:val="18"/>
                <w:lang w:val="fr-WINDIES"/>
              </w:rPr>
            </w:pPr>
            <w:r>
              <w:rPr>
                <w:rFonts w:ascii="Trebuchet MS" w:hAnsi="Trebuchet MS" w:cs="Calibri"/>
                <w:b/>
                <w:bCs/>
                <w:color w:val="000000"/>
                <w:sz w:val="18"/>
                <w:szCs w:val="18"/>
                <w:lang w:val="fr-WINDIES"/>
              </w:rPr>
              <w:t>1</w:t>
            </w:r>
          </w:p>
        </w:tc>
        <w:tc>
          <w:tcPr>
            <w:tcW w:w="5666" w:type="dxa"/>
            <w:tcBorders>
              <w:top w:val="single" w:sz="4" w:space="0" w:color="auto"/>
              <w:left w:val="nil"/>
              <w:bottom w:val="single" w:sz="4" w:space="0" w:color="auto"/>
              <w:right w:val="single" w:sz="4" w:space="0" w:color="auto"/>
            </w:tcBorders>
            <w:shd w:val="clear" w:color="000000" w:fill="auto"/>
            <w:vAlign w:val="center"/>
          </w:tcPr>
          <w:p w14:paraId="50029C82" w14:textId="5B0A62E9" w:rsidR="000D36C4" w:rsidRPr="00A66AAD" w:rsidRDefault="000D36C4" w:rsidP="000D36C4">
            <w:pPr>
              <w:jc w:val="both"/>
              <w:rPr>
                <w:rFonts w:ascii="Trebuchet MS" w:hAnsi="Trebuchet MS" w:cs="Calibri"/>
                <w:b/>
                <w:bCs/>
                <w:color w:val="000000"/>
                <w:sz w:val="18"/>
                <w:szCs w:val="18"/>
                <w:lang w:val="fr-WINDIES"/>
              </w:rPr>
            </w:pPr>
            <w:r w:rsidRPr="00A66AAD">
              <w:rPr>
                <w:rFonts w:ascii="Trebuchet MS" w:hAnsi="Trebuchet MS" w:cs="Calibri"/>
                <w:color w:val="000000"/>
                <w:sz w:val="20"/>
                <w:szCs w:val="20"/>
                <w:lang w:val="fr-WINDIES"/>
              </w:rPr>
              <w:t xml:space="preserve">Prestations d’activités </w:t>
            </w:r>
            <w:r>
              <w:rPr>
                <w:rFonts w:ascii="Trebuchet MS" w:hAnsi="Trebuchet MS" w:cs="Calibri"/>
                <w:color w:val="000000"/>
                <w:sz w:val="20"/>
                <w:szCs w:val="20"/>
                <w:lang w:val="fr-WINDIES"/>
              </w:rPr>
              <w:t>physiques adaptées * (APA)</w:t>
            </w:r>
          </w:p>
        </w:tc>
        <w:tc>
          <w:tcPr>
            <w:tcW w:w="2169" w:type="dxa"/>
            <w:tcBorders>
              <w:top w:val="single" w:sz="4" w:space="0" w:color="auto"/>
              <w:left w:val="nil"/>
              <w:bottom w:val="single" w:sz="4" w:space="0" w:color="auto"/>
              <w:right w:val="single" w:sz="4" w:space="0" w:color="auto"/>
            </w:tcBorders>
            <w:shd w:val="clear" w:color="000000" w:fill="auto"/>
          </w:tcPr>
          <w:p w14:paraId="0F3AFA66" w14:textId="3B9FE8D1" w:rsidR="000D36C4" w:rsidRPr="005E6C21" w:rsidRDefault="000D36C4" w:rsidP="000D36C4">
            <w:pPr>
              <w:jc w:val="both"/>
              <w:rPr>
                <w:rFonts w:ascii="Trebuchet MS" w:hAnsi="Trebuchet MS" w:cs="Calibri"/>
                <w:color w:val="000000"/>
                <w:sz w:val="20"/>
                <w:szCs w:val="20"/>
                <w:lang w:val="fr-WINDIES"/>
              </w:rPr>
            </w:pPr>
            <w:r w:rsidRPr="005E6C21">
              <w:rPr>
                <w:rFonts w:ascii="Trebuchet MS" w:hAnsi="Trebuchet MS" w:cs="Calibri"/>
                <w:color w:val="000000"/>
                <w:sz w:val="20"/>
                <w:szCs w:val="20"/>
                <w:lang w:val="fr-WINDIES"/>
              </w:rPr>
              <w:t xml:space="preserve"> 143 000,00 € </w:t>
            </w:r>
          </w:p>
        </w:tc>
      </w:tr>
      <w:tr w:rsidR="000D36C4" w:rsidRPr="00A66AAD" w14:paraId="141DA47B" w14:textId="77777777" w:rsidTr="000A6624">
        <w:trPr>
          <w:trHeight w:val="288"/>
        </w:trPr>
        <w:tc>
          <w:tcPr>
            <w:tcW w:w="1225" w:type="dxa"/>
            <w:tcBorders>
              <w:top w:val="nil"/>
              <w:left w:val="single" w:sz="4" w:space="0" w:color="auto"/>
              <w:bottom w:val="single" w:sz="4" w:space="0" w:color="auto"/>
              <w:right w:val="single" w:sz="4" w:space="0" w:color="auto"/>
            </w:tcBorders>
            <w:shd w:val="clear" w:color="auto" w:fill="auto"/>
            <w:vAlign w:val="center"/>
            <w:hideMark/>
          </w:tcPr>
          <w:p w14:paraId="416BE368" w14:textId="5306506A" w:rsidR="000D36C4" w:rsidRPr="00A66AAD" w:rsidRDefault="000D36C4" w:rsidP="000D36C4">
            <w:pPr>
              <w:jc w:val="both"/>
              <w:rPr>
                <w:rFonts w:ascii="Trebuchet MS" w:hAnsi="Trebuchet MS" w:cs="Calibri"/>
                <w:color w:val="000000"/>
                <w:sz w:val="20"/>
                <w:szCs w:val="20"/>
                <w:lang w:val="fr-WINDIES"/>
              </w:rPr>
            </w:pPr>
            <w:r>
              <w:rPr>
                <w:rFonts w:ascii="Trebuchet MS" w:hAnsi="Trebuchet MS" w:cs="Calibri"/>
                <w:color w:val="000000"/>
                <w:sz w:val="20"/>
                <w:szCs w:val="20"/>
                <w:lang w:val="fr-WINDIES"/>
              </w:rPr>
              <w:t>2</w:t>
            </w:r>
          </w:p>
        </w:tc>
        <w:tc>
          <w:tcPr>
            <w:tcW w:w="5666" w:type="dxa"/>
            <w:tcBorders>
              <w:top w:val="nil"/>
              <w:left w:val="nil"/>
              <w:bottom w:val="single" w:sz="4" w:space="0" w:color="auto"/>
              <w:right w:val="single" w:sz="4" w:space="0" w:color="auto"/>
            </w:tcBorders>
            <w:shd w:val="clear" w:color="auto" w:fill="auto"/>
            <w:vAlign w:val="center"/>
            <w:hideMark/>
          </w:tcPr>
          <w:p w14:paraId="62FFE14C" w14:textId="76AD472B" w:rsidR="000D36C4" w:rsidRPr="00A66AAD" w:rsidRDefault="000D36C4" w:rsidP="000D36C4">
            <w:pPr>
              <w:jc w:val="both"/>
              <w:rPr>
                <w:rFonts w:ascii="Trebuchet MS" w:hAnsi="Trebuchet MS" w:cs="Calibri"/>
                <w:color w:val="000000"/>
                <w:sz w:val="20"/>
                <w:szCs w:val="20"/>
                <w:lang w:val="fr-WINDIES"/>
              </w:rPr>
            </w:pPr>
            <w:r w:rsidRPr="00A66AAD">
              <w:rPr>
                <w:rFonts w:ascii="Trebuchet MS" w:hAnsi="Trebuchet MS" w:cs="Calibri"/>
                <w:color w:val="000000"/>
                <w:sz w:val="20"/>
                <w:szCs w:val="20"/>
                <w:lang w:val="fr-WINDIES"/>
              </w:rPr>
              <w:t xml:space="preserve">Prestations d’activités sportives </w:t>
            </w:r>
          </w:p>
        </w:tc>
        <w:tc>
          <w:tcPr>
            <w:tcW w:w="2169" w:type="dxa"/>
            <w:tcBorders>
              <w:top w:val="nil"/>
              <w:left w:val="nil"/>
              <w:bottom w:val="single" w:sz="4" w:space="0" w:color="auto"/>
              <w:right w:val="single" w:sz="4" w:space="0" w:color="auto"/>
            </w:tcBorders>
            <w:shd w:val="clear" w:color="auto" w:fill="auto"/>
            <w:hideMark/>
          </w:tcPr>
          <w:p w14:paraId="0D731C9E" w14:textId="7FF131EC" w:rsidR="000D36C4" w:rsidRPr="005E6C21" w:rsidRDefault="000D36C4" w:rsidP="000D36C4">
            <w:pPr>
              <w:jc w:val="both"/>
              <w:rPr>
                <w:rFonts w:ascii="Trebuchet MS" w:hAnsi="Trebuchet MS" w:cs="Calibri"/>
                <w:color w:val="000000"/>
                <w:sz w:val="20"/>
                <w:szCs w:val="20"/>
                <w:lang w:val="fr-WINDIES"/>
              </w:rPr>
            </w:pPr>
            <w:r w:rsidRPr="005E6C21">
              <w:rPr>
                <w:rFonts w:ascii="Trebuchet MS" w:hAnsi="Trebuchet MS" w:cs="Calibri"/>
                <w:color w:val="000000"/>
                <w:sz w:val="20"/>
                <w:szCs w:val="20"/>
                <w:lang w:val="fr-WINDIES"/>
              </w:rPr>
              <w:t xml:space="preserve"> 293 000,00 € </w:t>
            </w:r>
          </w:p>
        </w:tc>
      </w:tr>
      <w:tr w:rsidR="000D36C4" w:rsidRPr="00A66AAD" w14:paraId="240B72CF" w14:textId="77777777" w:rsidTr="000A6624">
        <w:trPr>
          <w:trHeight w:val="288"/>
        </w:trPr>
        <w:tc>
          <w:tcPr>
            <w:tcW w:w="1225" w:type="dxa"/>
            <w:tcBorders>
              <w:top w:val="nil"/>
              <w:left w:val="single" w:sz="4" w:space="0" w:color="auto"/>
              <w:bottom w:val="single" w:sz="4" w:space="0" w:color="auto"/>
              <w:right w:val="single" w:sz="4" w:space="0" w:color="auto"/>
            </w:tcBorders>
            <w:shd w:val="clear" w:color="auto" w:fill="auto"/>
            <w:vAlign w:val="center"/>
            <w:hideMark/>
          </w:tcPr>
          <w:p w14:paraId="503BB64F" w14:textId="3447CD19" w:rsidR="000D36C4" w:rsidRPr="00A66AAD" w:rsidRDefault="000D36C4" w:rsidP="000D36C4">
            <w:pPr>
              <w:jc w:val="both"/>
              <w:rPr>
                <w:rFonts w:ascii="Trebuchet MS" w:hAnsi="Trebuchet MS" w:cs="Calibri"/>
                <w:color w:val="000000"/>
                <w:sz w:val="20"/>
                <w:szCs w:val="20"/>
                <w:lang w:val="fr-WINDIES"/>
              </w:rPr>
            </w:pPr>
            <w:r>
              <w:rPr>
                <w:rFonts w:ascii="Trebuchet MS" w:hAnsi="Trebuchet MS" w:cs="Calibri"/>
                <w:color w:val="000000"/>
                <w:sz w:val="20"/>
                <w:szCs w:val="20"/>
                <w:lang w:val="fr-WINDIES"/>
              </w:rPr>
              <w:t>3</w:t>
            </w:r>
          </w:p>
        </w:tc>
        <w:tc>
          <w:tcPr>
            <w:tcW w:w="5666" w:type="dxa"/>
            <w:tcBorders>
              <w:top w:val="nil"/>
              <w:left w:val="nil"/>
              <w:bottom w:val="single" w:sz="4" w:space="0" w:color="auto"/>
              <w:right w:val="single" w:sz="4" w:space="0" w:color="auto"/>
            </w:tcBorders>
            <w:shd w:val="clear" w:color="auto" w:fill="auto"/>
            <w:vAlign w:val="center"/>
            <w:hideMark/>
          </w:tcPr>
          <w:p w14:paraId="1DCDD44F" w14:textId="709022D2" w:rsidR="000D36C4" w:rsidRPr="00A66AAD" w:rsidRDefault="000D36C4" w:rsidP="000D36C4">
            <w:pPr>
              <w:jc w:val="both"/>
              <w:rPr>
                <w:rFonts w:ascii="Trebuchet MS" w:hAnsi="Trebuchet MS" w:cs="Calibri"/>
                <w:color w:val="000000"/>
                <w:sz w:val="20"/>
                <w:szCs w:val="20"/>
                <w:lang w:val="fr-WINDIES"/>
              </w:rPr>
            </w:pPr>
            <w:r w:rsidRPr="00A66AAD">
              <w:rPr>
                <w:rFonts w:ascii="Trebuchet MS" w:hAnsi="Trebuchet MS" w:cs="Calibri"/>
                <w:color w:val="000000"/>
                <w:sz w:val="20"/>
                <w:szCs w:val="20"/>
                <w:lang w:val="fr-WINDIES"/>
              </w:rPr>
              <w:t xml:space="preserve">Prestations d’activités culturelles </w:t>
            </w:r>
          </w:p>
        </w:tc>
        <w:tc>
          <w:tcPr>
            <w:tcW w:w="2169" w:type="dxa"/>
            <w:tcBorders>
              <w:top w:val="nil"/>
              <w:left w:val="nil"/>
              <w:bottom w:val="single" w:sz="4" w:space="0" w:color="auto"/>
              <w:right w:val="single" w:sz="4" w:space="0" w:color="auto"/>
            </w:tcBorders>
            <w:shd w:val="clear" w:color="auto" w:fill="auto"/>
            <w:hideMark/>
          </w:tcPr>
          <w:p w14:paraId="7C56ABD8" w14:textId="3E62135F" w:rsidR="000D36C4" w:rsidRPr="005E6C21" w:rsidRDefault="000D36C4" w:rsidP="000D36C4">
            <w:pPr>
              <w:jc w:val="both"/>
              <w:rPr>
                <w:rFonts w:ascii="Trebuchet MS" w:hAnsi="Trebuchet MS" w:cs="Calibri"/>
                <w:color w:val="000000"/>
                <w:sz w:val="20"/>
                <w:szCs w:val="20"/>
                <w:lang w:val="fr-WINDIES"/>
              </w:rPr>
            </w:pPr>
            <w:r w:rsidRPr="005E6C21">
              <w:rPr>
                <w:rFonts w:ascii="Trebuchet MS" w:hAnsi="Trebuchet MS" w:cs="Calibri"/>
                <w:color w:val="000000"/>
                <w:sz w:val="20"/>
                <w:szCs w:val="20"/>
                <w:lang w:val="fr-WINDIES"/>
              </w:rPr>
              <w:t xml:space="preserve"> 285 000,00 € </w:t>
            </w:r>
          </w:p>
        </w:tc>
      </w:tr>
      <w:tr w:rsidR="000D36C4" w:rsidRPr="00A66AAD" w14:paraId="1E44C006" w14:textId="77777777" w:rsidTr="000A6624">
        <w:trPr>
          <w:trHeight w:val="424"/>
        </w:trPr>
        <w:tc>
          <w:tcPr>
            <w:tcW w:w="1225" w:type="dxa"/>
            <w:tcBorders>
              <w:top w:val="nil"/>
              <w:left w:val="single" w:sz="4" w:space="0" w:color="auto"/>
              <w:bottom w:val="single" w:sz="4" w:space="0" w:color="auto"/>
              <w:right w:val="single" w:sz="4" w:space="0" w:color="auto"/>
            </w:tcBorders>
            <w:shd w:val="clear" w:color="auto" w:fill="auto"/>
            <w:vAlign w:val="center"/>
            <w:hideMark/>
          </w:tcPr>
          <w:p w14:paraId="6640340E" w14:textId="419402B6" w:rsidR="000D36C4" w:rsidRPr="00A66AAD" w:rsidRDefault="000D36C4" w:rsidP="000D36C4">
            <w:pPr>
              <w:jc w:val="both"/>
              <w:rPr>
                <w:rFonts w:ascii="Trebuchet MS" w:hAnsi="Trebuchet MS" w:cs="Calibri"/>
                <w:color w:val="000000"/>
                <w:sz w:val="20"/>
                <w:szCs w:val="20"/>
                <w:lang w:val="fr-WINDIES"/>
              </w:rPr>
            </w:pPr>
            <w:r>
              <w:rPr>
                <w:rFonts w:ascii="Trebuchet MS" w:hAnsi="Trebuchet MS" w:cs="Calibri"/>
                <w:color w:val="000000"/>
                <w:sz w:val="20"/>
                <w:szCs w:val="20"/>
                <w:lang w:val="fr-WINDIES"/>
              </w:rPr>
              <w:t>4</w:t>
            </w:r>
          </w:p>
        </w:tc>
        <w:tc>
          <w:tcPr>
            <w:tcW w:w="5666" w:type="dxa"/>
            <w:tcBorders>
              <w:top w:val="nil"/>
              <w:left w:val="nil"/>
              <w:bottom w:val="single" w:sz="4" w:space="0" w:color="auto"/>
              <w:right w:val="single" w:sz="4" w:space="0" w:color="auto"/>
            </w:tcBorders>
            <w:shd w:val="clear" w:color="auto" w:fill="auto"/>
            <w:vAlign w:val="center"/>
            <w:hideMark/>
          </w:tcPr>
          <w:p w14:paraId="4819FA84" w14:textId="307A5A10" w:rsidR="000D36C4" w:rsidRPr="00A66AAD" w:rsidRDefault="000D36C4" w:rsidP="000D36C4">
            <w:pPr>
              <w:jc w:val="both"/>
              <w:rPr>
                <w:rFonts w:ascii="Trebuchet MS" w:hAnsi="Trebuchet MS" w:cs="Calibri"/>
                <w:color w:val="000000"/>
                <w:sz w:val="20"/>
                <w:szCs w:val="20"/>
                <w:lang w:val="fr-WINDIES"/>
              </w:rPr>
            </w:pPr>
            <w:r w:rsidRPr="00A66AAD">
              <w:rPr>
                <w:rFonts w:ascii="Trebuchet MS" w:hAnsi="Trebuchet MS" w:cs="Calibri"/>
                <w:color w:val="000000"/>
                <w:sz w:val="20"/>
                <w:szCs w:val="20"/>
                <w:lang w:val="fr-WINDIES"/>
              </w:rPr>
              <w:t xml:space="preserve">Prestations d’activités d’art thérapie </w:t>
            </w:r>
          </w:p>
        </w:tc>
        <w:tc>
          <w:tcPr>
            <w:tcW w:w="2169" w:type="dxa"/>
            <w:tcBorders>
              <w:top w:val="nil"/>
              <w:left w:val="nil"/>
              <w:bottom w:val="single" w:sz="4" w:space="0" w:color="auto"/>
              <w:right w:val="single" w:sz="4" w:space="0" w:color="auto"/>
            </w:tcBorders>
            <w:shd w:val="clear" w:color="auto" w:fill="auto"/>
            <w:hideMark/>
          </w:tcPr>
          <w:p w14:paraId="27AC7657" w14:textId="06BC3436" w:rsidR="000D36C4" w:rsidRPr="005E6C21" w:rsidRDefault="000D36C4" w:rsidP="000D36C4">
            <w:pPr>
              <w:jc w:val="both"/>
              <w:rPr>
                <w:rFonts w:ascii="Trebuchet MS" w:hAnsi="Trebuchet MS" w:cs="Calibri"/>
                <w:color w:val="000000"/>
                <w:sz w:val="20"/>
                <w:szCs w:val="20"/>
                <w:lang w:val="fr-WINDIES"/>
              </w:rPr>
            </w:pPr>
            <w:r w:rsidRPr="005E6C21">
              <w:rPr>
                <w:rFonts w:ascii="Trebuchet MS" w:hAnsi="Trebuchet MS" w:cs="Calibri"/>
                <w:color w:val="000000"/>
                <w:sz w:val="20"/>
                <w:szCs w:val="20"/>
                <w:lang w:val="fr-WINDIES"/>
              </w:rPr>
              <w:t xml:space="preserve"> 150 000,00 € </w:t>
            </w:r>
          </w:p>
        </w:tc>
      </w:tr>
      <w:tr w:rsidR="000D36C4" w:rsidRPr="00A66AAD" w14:paraId="199B1EC3" w14:textId="77777777" w:rsidTr="000A6624">
        <w:trPr>
          <w:trHeight w:val="288"/>
        </w:trPr>
        <w:tc>
          <w:tcPr>
            <w:tcW w:w="1225" w:type="dxa"/>
            <w:tcBorders>
              <w:top w:val="nil"/>
              <w:left w:val="single" w:sz="4" w:space="0" w:color="auto"/>
              <w:bottom w:val="single" w:sz="4" w:space="0" w:color="auto"/>
              <w:right w:val="single" w:sz="4" w:space="0" w:color="auto"/>
            </w:tcBorders>
            <w:shd w:val="clear" w:color="auto" w:fill="auto"/>
            <w:vAlign w:val="center"/>
            <w:hideMark/>
          </w:tcPr>
          <w:p w14:paraId="4E87668B" w14:textId="6638D6A8" w:rsidR="000D36C4" w:rsidRPr="00A66AAD" w:rsidRDefault="000D36C4" w:rsidP="000D36C4">
            <w:pPr>
              <w:jc w:val="both"/>
              <w:rPr>
                <w:rFonts w:ascii="Trebuchet MS" w:hAnsi="Trebuchet MS" w:cs="Calibri"/>
                <w:color w:val="000000"/>
                <w:sz w:val="20"/>
                <w:szCs w:val="20"/>
                <w:lang w:val="fr-WINDIES"/>
              </w:rPr>
            </w:pPr>
            <w:r>
              <w:rPr>
                <w:rFonts w:ascii="Trebuchet MS" w:hAnsi="Trebuchet MS" w:cs="Calibri"/>
                <w:color w:val="000000"/>
                <w:sz w:val="20"/>
                <w:szCs w:val="20"/>
                <w:lang w:val="fr-WINDIES"/>
              </w:rPr>
              <w:t>5</w:t>
            </w:r>
          </w:p>
        </w:tc>
        <w:tc>
          <w:tcPr>
            <w:tcW w:w="5666" w:type="dxa"/>
            <w:tcBorders>
              <w:top w:val="nil"/>
              <w:left w:val="nil"/>
              <w:bottom w:val="single" w:sz="4" w:space="0" w:color="auto"/>
              <w:right w:val="single" w:sz="4" w:space="0" w:color="auto"/>
            </w:tcBorders>
            <w:shd w:val="clear" w:color="auto" w:fill="auto"/>
            <w:vAlign w:val="center"/>
            <w:hideMark/>
          </w:tcPr>
          <w:p w14:paraId="3B75BD76" w14:textId="5949235E" w:rsidR="000D36C4" w:rsidRPr="00A66AAD" w:rsidRDefault="000D36C4" w:rsidP="000D36C4">
            <w:pPr>
              <w:jc w:val="both"/>
              <w:rPr>
                <w:rFonts w:ascii="Trebuchet MS" w:hAnsi="Trebuchet MS" w:cs="Calibri"/>
                <w:color w:val="000000"/>
                <w:sz w:val="20"/>
                <w:szCs w:val="20"/>
                <w:lang w:val="fr-WINDIES"/>
              </w:rPr>
            </w:pPr>
            <w:r w:rsidRPr="00A66AAD">
              <w:rPr>
                <w:rFonts w:ascii="Trebuchet MS" w:hAnsi="Trebuchet MS" w:cs="Calibri"/>
                <w:color w:val="000000"/>
                <w:sz w:val="20"/>
                <w:szCs w:val="20"/>
                <w:lang w:val="fr-WINDIES"/>
              </w:rPr>
              <w:t xml:space="preserve">Prestations d’activités bien être du patient </w:t>
            </w:r>
          </w:p>
        </w:tc>
        <w:tc>
          <w:tcPr>
            <w:tcW w:w="2169" w:type="dxa"/>
            <w:tcBorders>
              <w:top w:val="nil"/>
              <w:left w:val="nil"/>
              <w:bottom w:val="single" w:sz="4" w:space="0" w:color="auto"/>
              <w:right w:val="single" w:sz="4" w:space="0" w:color="auto"/>
            </w:tcBorders>
            <w:shd w:val="clear" w:color="auto" w:fill="auto"/>
            <w:hideMark/>
          </w:tcPr>
          <w:p w14:paraId="2EF21EFA" w14:textId="79F8310E" w:rsidR="000D36C4" w:rsidRPr="005E6C21" w:rsidRDefault="000D36C4" w:rsidP="000D36C4">
            <w:pPr>
              <w:jc w:val="both"/>
              <w:rPr>
                <w:rFonts w:ascii="Trebuchet MS" w:hAnsi="Trebuchet MS" w:cs="Calibri"/>
                <w:color w:val="000000"/>
                <w:sz w:val="20"/>
                <w:szCs w:val="20"/>
                <w:lang w:val="fr-WINDIES"/>
              </w:rPr>
            </w:pPr>
            <w:r w:rsidRPr="005E6C21">
              <w:rPr>
                <w:rFonts w:ascii="Trebuchet MS" w:hAnsi="Trebuchet MS" w:cs="Calibri"/>
                <w:color w:val="000000"/>
                <w:sz w:val="20"/>
                <w:szCs w:val="20"/>
                <w:lang w:val="fr-WINDIES"/>
              </w:rPr>
              <w:t xml:space="preserve"> 10 000,00 € </w:t>
            </w:r>
          </w:p>
        </w:tc>
      </w:tr>
    </w:tbl>
    <w:p w14:paraId="4E9A91AC" w14:textId="77777777" w:rsidR="00975F36" w:rsidRDefault="00975F36" w:rsidP="000E35B3">
      <w:pPr>
        <w:rPr>
          <w:rFonts w:ascii="Trebuchet MS" w:eastAsia="Trebuchet MS" w:hAnsi="Trebuchet MS" w:cs="Trebuchet MS"/>
          <w:color w:val="000000"/>
          <w:sz w:val="20"/>
          <w:lang w:val="fr-FR"/>
        </w:rPr>
      </w:pPr>
    </w:p>
    <w:p w14:paraId="581235B3" w14:textId="0E62E8D7" w:rsidR="00605504" w:rsidRDefault="00605504" w:rsidP="000E35B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r w:rsidRPr="0092639F">
        <w:rPr>
          <w:rFonts w:ascii="Trebuchet MS" w:eastAsia="Trebuchet MS" w:hAnsi="Trebuchet MS" w:cs="Trebuchet MS"/>
          <w:color w:val="000000"/>
          <w:sz w:val="20"/>
          <w:lang w:val="fr-FR"/>
        </w:rPr>
        <w:t xml:space="preserve"> </w:t>
      </w:r>
      <w:r w:rsidRPr="00E94CD2">
        <w:rPr>
          <w:rFonts w:ascii="Trebuchet MS" w:eastAsia="Trebuchet MS" w:hAnsi="Trebuchet MS" w:cs="Trebuchet MS"/>
          <w:color w:val="000000"/>
          <w:sz w:val="20"/>
          <w:lang w:val="fr-FR"/>
        </w:rPr>
        <w:t>Également appelées « Sport Santé », les activités physiques adaptées (APA) regroupent l’ensemble des activités physiques et sportives adaptées aux capacités des personnes (enfants ou adultes) atteintes de maladie</w:t>
      </w:r>
      <w:r w:rsidR="00C11E45">
        <w:rPr>
          <w:rFonts w:ascii="Trebuchet MS" w:eastAsia="Trebuchet MS" w:hAnsi="Trebuchet MS" w:cs="Trebuchet MS"/>
          <w:color w:val="000000"/>
          <w:sz w:val="20"/>
          <w:lang w:val="fr-FR"/>
        </w:rPr>
        <w:t>(s)</w:t>
      </w:r>
      <w:r w:rsidRPr="00E94CD2">
        <w:rPr>
          <w:rFonts w:ascii="Trebuchet MS" w:eastAsia="Trebuchet MS" w:hAnsi="Trebuchet MS" w:cs="Trebuchet MS"/>
          <w:color w:val="000000"/>
          <w:sz w:val="20"/>
          <w:lang w:val="fr-FR"/>
        </w:rPr>
        <w:t xml:space="preserve"> chronique</w:t>
      </w:r>
      <w:r w:rsidR="00C11E45">
        <w:rPr>
          <w:rFonts w:ascii="Trebuchet MS" w:eastAsia="Trebuchet MS" w:hAnsi="Trebuchet MS" w:cs="Trebuchet MS"/>
          <w:color w:val="000000"/>
          <w:sz w:val="20"/>
          <w:lang w:val="fr-FR"/>
        </w:rPr>
        <w:t>(s)</w:t>
      </w:r>
      <w:r w:rsidRPr="00E94CD2">
        <w:rPr>
          <w:rFonts w:ascii="Trebuchet MS" w:eastAsia="Trebuchet MS" w:hAnsi="Trebuchet MS" w:cs="Trebuchet MS"/>
          <w:color w:val="000000"/>
          <w:sz w:val="20"/>
          <w:lang w:val="fr-FR"/>
        </w:rPr>
        <w:t xml:space="preserve"> ou de handicap</w:t>
      </w:r>
      <w:r w:rsidR="00C11E45">
        <w:rPr>
          <w:rFonts w:ascii="Trebuchet MS" w:eastAsia="Trebuchet MS" w:hAnsi="Trebuchet MS" w:cs="Trebuchet MS"/>
          <w:color w:val="000000"/>
          <w:sz w:val="20"/>
          <w:lang w:val="fr-FR"/>
        </w:rPr>
        <w:t>(s)</w:t>
      </w:r>
      <w:r w:rsidRPr="00E94CD2">
        <w:rPr>
          <w:rFonts w:ascii="Trebuchet MS" w:eastAsia="Trebuchet MS" w:hAnsi="Trebuchet MS" w:cs="Trebuchet MS"/>
          <w:color w:val="000000"/>
          <w:sz w:val="20"/>
          <w:lang w:val="fr-FR"/>
        </w:rPr>
        <w:t>. L’objectif des APA est de prévenir l’apparition ou l’aggravation de maladies, d’augmenter l’autonomie et la qualité de vie des patients, voire de les réinsérer dans des activités sociales.</w:t>
      </w:r>
    </w:p>
    <w:p w14:paraId="354B0C5F" w14:textId="77777777" w:rsidR="00C33083" w:rsidRDefault="00C33083" w:rsidP="000E35B3">
      <w:pPr>
        <w:rPr>
          <w:rFonts w:ascii="Trebuchet MS" w:eastAsia="Trebuchet MS" w:hAnsi="Trebuchet MS" w:cs="Trebuchet MS"/>
          <w:color w:val="000000"/>
          <w:sz w:val="20"/>
          <w:lang w:val="fr-FR"/>
        </w:rPr>
      </w:pPr>
    </w:p>
    <w:p w14:paraId="6DEBF2C4" w14:textId="2D8FE35E" w:rsidR="00D04932" w:rsidRDefault="005F233E"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Chaque candidat peut se positionner sur une ou plusieurs catégories, voire l’ensemble des catégories</w:t>
      </w:r>
      <w:r w:rsidR="00C40939">
        <w:rPr>
          <w:rFonts w:ascii="Trebuchet MS" w:eastAsia="Trebuchet MS" w:hAnsi="Trebuchet MS" w:cs="Trebuchet MS"/>
          <w:color w:val="000000"/>
          <w:sz w:val="20"/>
          <w:lang w:val="fr-FR"/>
        </w:rPr>
        <w:t>.</w:t>
      </w:r>
    </w:p>
    <w:p w14:paraId="7819F296" w14:textId="77777777" w:rsidR="00E202F8" w:rsidRPr="00CB3C2C" w:rsidRDefault="00E202F8" w:rsidP="00D04932">
      <w:pPr>
        <w:jc w:val="both"/>
        <w:rPr>
          <w:lang w:val="fr-FR"/>
        </w:rPr>
      </w:pPr>
    </w:p>
    <w:p w14:paraId="167C52B7" w14:textId="171E7D8C" w:rsidR="00E202F8" w:rsidRDefault="006A5477" w:rsidP="00D04932">
      <w:pPr>
        <w:pStyle w:val="Titre2"/>
        <w:ind w:left="300" w:right="20"/>
        <w:jc w:val="both"/>
        <w:rPr>
          <w:rFonts w:ascii="Trebuchet MS" w:eastAsia="Trebuchet MS" w:hAnsi="Trebuchet MS" w:cs="Trebuchet MS"/>
          <w:i w:val="0"/>
          <w:color w:val="000000"/>
          <w:sz w:val="24"/>
          <w:lang w:val="fr-FR"/>
        </w:rPr>
      </w:pPr>
      <w:bookmarkStart w:id="5" w:name="_Toc161066151"/>
      <w:r>
        <w:rPr>
          <w:rFonts w:ascii="Trebuchet MS" w:eastAsia="Trebuchet MS" w:hAnsi="Trebuchet MS" w:cs="Trebuchet MS"/>
          <w:i w:val="0"/>
          <w:color w:val="000000"/>
          <w:sz w:val="24"/>
          <w:lang w:val="fr-FR"/>
        </w:rPr>
        <w:t>2.3</w:t>
      </w:r>
      <w:r w:rsidR="00E202F8" w:rsidRPr="00CB3C2C">
        <w:rPr>
          <w:rFonts w:ascii="Trebuchet MS" w:eastAsia="Trebuchet MS" w:hAnsi="Trebuchet MS" w:cs="Trebuchet MS"/>
          <w:i w:val="0"/>
          <w:color w:val="000000"/>
          <w:sz w:val="24"/>
          <w:lang w:val="fr-FR"/>
        </w:rPr>
        <w:t xml:space="preserve"> - Durée du système d’acquisition dynamique</w:t>
      </w:r>
      <w:bookmarkEnd w:id="5"/>
    </w:p>
    <w:p w14:paraId="689FFFDA" w14:textId="77777777" w:rsidR="00852810" w:rsidRPr="00852810" w:rsidRDefault="00852810" w:rsidP="00D04932">
      <w:pPr>
        <w:jc w:val="both"/>
        <w:rPr>
          <w:rFonts w:eastAsia="Trebuchet MS"/>
          <w:lang w:val="fr-FR"/>
        </w:rPr>
      </w:pPr>
    </w:p>
    <w:p w14:paraId="3A7DF173" w14:textId="1C2BB26E" w:rsidR="00E202F8" w:rsidRPr="00CB3C2C" w:rsidRDefault="00E202F8"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 xml:space="preserve">Le système d’acquisition dynamique est passé pour une durée </w:t>
      </w:r>
      <w:r w:rsidR="00D04932">
        <w:rPr>
          <w:rFonts w:ascii="Trebuchet MS" w:eastAsia="Trebuchet MS" w:hAnsi="Trebuchet MS" w:cs="Trebuchet MS"/>
          <w:color w:val="000000"/>
          <w:sz w:val="20"/>
          <w:lang w:val="fr-FR"/>
        </w:rPr>
        <w:t>8 ans</w:t>
      </w:r>
      <w:r w:rsidRPr="00CB3C2C">
        <w:rPr>
          <w:rFonts w:ascii="Trebuchet MS" w:eastAsia="Trebuchet MS" w:hAnsi="Trebuchet MS" w:cs="Trebuchet MS"/>
          <w:color w:val="000000"/>
          <w:sz w:val="20"/>
          <w:lang w:val="fr-FR"/>
        </w:rPr>
        <w:t>. Cette durée de validité pourra être modifiée selon les dispositions de l’article R.2162-40 du Code de la Commande Publique.</w:t>
      </w:r>
    </w:p>
    <w:p w14:paraId="0CA4A0BF" w14:textId="77777777" w:rsidR="00E202F8" w:rsidRPr="00CB3C2C" w:rsidRDefault="00E202F8" w:rsidP="00D04932">
      <w:pPr>
        <w:jc w:val="both"/>
        <w:rPr>
          <w:rFonts w:ascii="Trebuchet MS" w:eastAsia="Trebuchet MS" w:hAnsi="Trebuchet MS" w:cs="Trebuchet MS"/>
          <w:color w:val="000000"/>
          <w:sz w:val="20"/>
          <w:lang w:val="fr-FR"/>
        </w:rPr>
      </w:pPr>
    </w:p>
    <w:p w14:paraId="1399735A" w14:textId="00EAFE12" w:rsidR="00852810" w:rsidRPr="00852810" w:rsidRDefault="00852810" w:rsidP="00D04932">
      <w:pPr>
        <w:jc w:val="both"/>
        <w:rPr>
          <w:rFonts w:ascii="Trebuchet MS" w:eastAsia="Trebuchet MS" w:hAnsi="Trebuchet MS" w:cs="Trebuchet MS"/>
          <w:color w:val="000000"/>
          <w:sz w:val="20"/>
          <w:lang w:val="fr-FR"/>
        </w:rPr>
      </w:pPr>
      <w:r w:rsidRPr="009C4D95">
        <w:rPr>
          <w:rFonts w:ascii="Trebuchet MS" w:eastAsia="Trebuchet MS" w:hAnsi="Trebuchet MS" w:cs="Trebuchet MS"/>
          <w:color w:val="000000"/>
          <w:sz w:val="20"/>
          <w:lang w:val="fr-FR"/>
        </w:rPr>
        <w:t xml:space="preserve">La durée du système d'acquisition dynamique </w:t>
      </w:r>
      <w:r>
        <w:rPr>
          <w:rFonts w:ascii="Trebuchet MS" w:eastAsia="Trebuchet MS" w:hAnsi="Trebuchet MS" w:cs="Trebuchet MS"/>
          <w:color w:val="000000"/>
          <w:sz w:val="20"/>
          <w:lang w:val="fr-FR"/>
        </w:rPr>
        <w:t xml:space="preserve">court à compter de la date de sa publication. </w:t>
      </w:r>
    </w:p>
    <w:p w14:paraId="44D74F83" w14:textId="77777777" w:rsidR="0056339D" w:rsidRPr="00CB3C2C" w:rsidRDefault="0056339D" w:rsidP="00D04932">
      <w:pPr>
        <w:spacing w:line="240" w:lineRule="exact"/>
        <w:jc w:val="both"/>
        <w:rPr>
          <w:lang w:val="fr-FR"/>
        </w:rPr>
      </w:pPr>
    </w:p>
    <w:p w14:paraId="1944368A" w14:textId="4AF5505A" w:rsidR="00EF3FE6" w:rsidRDefault="006A5477" w:rsidP="00D04932">
      <w:pPr>
        <w:pStyle w:val="Titre2"/>
        <w:ind w:left="300" w:right="20"/>
        <w:jc w:val="both"/>
        <w:rPr>
          <w:rFonts w:ascii="Trebuchet MS" w:eastAsia="Trebuchet MS" w:hAnsi="Trebuchet MS" w:cs="Trebuchet MS"/>
          <w:i w:val="0"/>
          <w:color w:val="000000"/>
          <w:sz w:val="24"/>
          <w:lang w:val="fr-FR"/>
        </w:rPr>
      </w:pPr>
      <w:bookmarkStart w:id="6" w:name="_Toc161066152"/>
      <w:r>
        <w:rPr>
          <w:rFonts w:ascii="Trebuchet MS" w:eastAsia="Trebuchet MS" w:hAnsi="Trebuchet MS" w:cs="Trebuchet MS"/>
          <w:i w:val="0"/>
          <w:color w:val="000000"/>
          <w:sz w:val="24"/>
          <w:lang w:val="fr-FR"/>
        </w:rPr>
        <w:t>2.4</w:t>
      </w:r>
      <w:r w:rsidR="00D17D82">
        <w:rPr>
          <w:rFonts w:ascii="Trebuchet MS" w:eastAsia="Trebuchet MS" w:hAnsi="Trebuchet MS" w:cs="Trebuchet MS"/>
          <w:i w:val="0"/>
          <w:color w:val="000000"/>
          <w:sz w:val="24"/>
          <w:lang w:val="fr-FR"/>
        </w:rPr>
        <w:t xml:space="preserve"> -</w:t>
      </w:r>
      <w:r w:rsidR="00E4102B" w:rsidRPr="00CB3C2C">
        <w:rPr>
          <w:rFonts w:ascii="Trebuchet MS" w:eastAsia="Trebuchet MS" w:hAnsi="Trebuchet MS" w:cs="Trebuchet MS"/>
          <w:i w:val="0"/>
          <w:color w:val="000000"/>
          <w:sz w:val="24"/>
          <w:lang w:val="fr-FR"/>
        </w:rPr>
        <w:t xml:space="preserve"> Les modalités de </w:t>
      </w:r>
      <w:r w:rsidR="00674F6B" w:rsidRPr="00CB3C2C">
        <w:rPr>
          <w:rFonts w:ascii="Trebuchet MS" w:eastAsia="Trebuchet MS" w:hAnsi="Trebuchet MS" w:cs="Trebuchet MS"/>
          <w:i w:val="0"/>
          <w:color w:val="000000"/>
          <w:sz w:val="24"/>
          <w:lang w:val="fr-FR"/>
        </w:rPr>
        <w:t>candidature au SAD</w:t>
      </w:r>
      <w:bookmarkEnd w:id="6"/>
    </w:p>
    <w:p w14:paraId="648F4D93" w14:textId="77777777" w:rsidR="00852810" w:rsidRPr="00852810" w:rsidRDefault="00852810" w:rsidP="00D04932">
      <w:pPr>
        <w:jc w:val="both"/>
        <w:rPr>
          <w:rFonts w:eastAsia="Trebuchet MS"/>
          <w:lang w:val="fr-FR"/>
        </w:rPr>
      </w:pPr>
    </w:p>
    <w:p w14:paraId="2D01967A" w14:textId="282E5D5F" w:rsidR="00C03260" w:rsidRPr="00CB3C2C" w:rsidRDefault="00C629DF"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 xml:space="preserve">L'AP-HM </w:t>
      </w:r>
      <w:r w:rsidR="006B7D95" w:rsidRPr="00CB3C2C">
        <w:rPr>
          <w:rFonts w:ascii="Trebuchet MS" w:eastAsia="Trebuchet MS" w:hAnsi="Trebuchet MS" w:cs="Trebuchet MS"/>
          <w:color w:val="000000"/>
          <w:sz w:val="20"/>
          <w:lang w:val="fr-FR"/>
        </w:rPr>
        <w:t>offre, pendant toute la durée de validité du système, un accès libre, direct et complet aux documents de la consultation. Le délai d’examen d</w:t>
      </w:r>
      <w:r w:rsidR="00EB3707" w:rsidRPr="00CB3C2C">
        <w:rPr>
          <w:rFonts w:ascii="Trebuchet MS" w:eastAsia="Trebuchet MS" w:hAnsi="Trebuchet MS" w:cs="Trebuchet MS"/>
          <w:color w:val="000000"/>
          <w:sz w:val="20"/>
          <w:lang w:val="fr-FR"/>
        </w:rPr>
        <w:t xml:space="preserve">e la candidature est porté à </w:t>
      </w:r>
      <w:r w:rsidR="00EB3707" w:rsidRPr="009A009F">
        <w:rPr>
          <w:rFonts w:ascii="Trebuchet MS" w:eastAsia="Trebuchet MS" w:hAnsi="Trebuchet MS" w:cs="Trebuchet MS"/>
          <w:color w:val="000000"/>
          <w:sz w:val="20"/>
          <w:lang w:val="fr-FR"/>
        </w:rPr>
        <w:t>10</w:t>
      </w:r>
      <w:r w:rsidR="006B7D95" w:rsidRPr="009A009F">
        <w:rPr>
          <w:rFonts w:ascii="Trebuchet MS" w:eastAsia="Trebuchet MS" w:hAnsi="Trebuchet MS" w:cs="Trebuchet MS"/>
          <w:color w:val="000000"/>
          <w:sz w:val="20"/>
          <w:lang w:val="fr-FR"/>
        </w:rPr>
        <w:t xml:space="preserve"> jours.</w:t>
      </w:r>
      <w:r w:rsidR="006B7D95" w:rsidRPr="00CB3C2C">
        <w:rPr>
          <w:rFonts w:ascii="Trebuchet MS" w:eastAsia="Trebuchet MS" w:hAnsi="Trebuchet MS" w:cs="Trebuchet MS"/>
          <w:color w:val="000000"/>
          <w:sz w:val="20"/>
          <w:lang w:val="fr-FR"/>
        </w:rPr>
        <w:t xml:space="preserve"> </w:t>
      </w:r>
    </w:p>
    <w:p w14:paraId="013D680C" w14:textId="77777777" w:rsidR="006B7D95" w:rsidRPr="00CB3C2C" w:rsidRDefault="006B7D95" w:rsidP="00D04932">
      <w:pPr>
        <w:jc w:val="both"/>
        <w:rPr>
          <w:rFonts w:ascii="Trebuchet MS" w:eastAsia="Trebuchet MS" w:hAnsi="Trebuchet MS" w:cs="Trebuchet MS"/>
          <w:color w:val="000000"/>
          <w:sz w:val="20"/>
          <w:lang w:val="fr-FR"/>
        </w:rPr>
      </w:pPr>
    </w:p>
    <w:p w14:paraId="11BEE4B8" w14:textId="15C0D71D" w:rsidR="00EB3707" w:rsidRPr="00CB3C2C" w:rsidRDefault="00C629DF" w:rsidP="00D04932">
      <w:pPr>
        <w:jc w:val="both"/>
        <w:rPr>
          <w:color w:val="000000"/>
          <w:lang w:val="fr-FR"/>
        </w:rPr>
      </w:pPr>
      <w:r w:rsidRPr="00CB3C2C">
        <w:rPr>
          <w:rFonts w:ascii="Trebuchet MS" w:eastAsia="Trebuchet MS" w:hAnsi="Trebuchet MS" w:cs="Trebuchet MS"/>
          <w:color w:val="000000"/>
          <w:sz w:val="20"/>
          <w:lang w:val="fr-FR"/>
        </w:rPr>
        <w:t xml:space="preserve">L’AP-HM </w:t>
      </w:r>
      <w:r w:rsidR="00EB3707" w:rsidRPr="00CB3C2C">
        <w:rPr>
          <w:rFonts w:ascii="Trebuchet MS" w:eastAsia="Trebuchet MS" w:hAnsi="Trebuchet MS" w:cs="Trebuchet MS"/>
          <w:color w:val="000000"/>
          <w:sz w:val="20"/>
          <w:lang w:val="fr-FR"/>
        </w:rPr>
        <w:t xml:space="preserve">pourra interroger le candidat pour obtenir des précisions ou des documents manquants. Ils pourront être demandés dans un délai de </w:t>
      </w:r>
      <w:r w:rsidR="00EB3707" w:rsidRPr="009A009F">
        <w:rPr>
          <w:rFonts w:ascii="Trebuchet MS" w:eastAsia="Trebuchet MS" w:hAnsi="Trebuchet MS" w:cs="Trebuchet MS"/>
          <w:color w:val="000000"/>
          <w:sz w:val="20"/>
          <w:lang w:val="fr-FR"/>
        </w:rPr>
        <w:t>deux jours</w:t>
      </w:r>
      <w:r w:rsidR="00EB3707" w:rsidRPr="00CB3C2C">
        <w:rPr>
          <w:rFonts w:ascii="Trebuchet MS" w:eastAsia="Trebuchet MS" w:hAnsi="Trebuchet MS" w:cs="Trebuchet MS"/>
          <w:color w:val="000000"/>
          <w:sz w:val="20"/>
          <w:lang w:val="fr-FR"/>
        </w:rPr>
        <w:t xml:space="preserve"> ouvrables. Le retard dans la réponse prolongera d’autant le délai d’examen de la candidature dans un délai maximum </w:t>
      </w:r>
      <w:r w:rsidR="00EB3707" w:rsidRPr="009A009F">
        <w:rPr>
          <w:rFonts w:ascii="Trebuchet MS" w:eastAsia="Trebuchet MS" w:hAnsi="Trebuchet MS" w:cs="Trebuchet MS"/>
          <w:color w:val="000000"/>
          <w:sz w:val="20"/>
          <w:lang w:val="fr-FR"/>
        </w:rPr>
        <w:t>de 10 jours.</w:t>
      </w:r>
    </w:p>
    <w:p w14:paraId="1E8BBAD8" w14:textId="44D94910" w:rsidR="00C03260" w:rsidRPr="00CB3C2C" w:rsidRDefault="00C03260" w:rsidP="00D04932">
      <w:pPr>
        <w:jc w:val="both"/>
        <w:rPr>
          <w:rFonts w:ascii="Trebuchet MS" w:eastAsia="Trebuchet MS" w:hAnsi="Trebuchet MS" w:cs="Trebuchet MS"/>
          <w:color w:val="000000"/>
          <w:sz w:val="20"/>
          <w:lang w:val="fr-FR"/>
        </w:rPr>
      </w:pPr>
    </w:p>
    <w:p w14:paraId="4493ECC7" w14:textId="22091F98" w:rsidR="006B7D95" w:rsidRPr="00CB3C2C" w:rsidRDefault="00C629DF"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 xml:space="preserve">L’AP-HM </w:t>
      </w:r>
      <w:r w:rsidR="006B7D95" w:rsidRPr="00CB3C2C">
        <w:rPr>
          <w:rFonts w:ascii="Trebuchet MS" w:eastAsia="Trebuchet MS" w:hAnsi="Trebuchet MS" w:cs="Trebuchet MS"/>
          <w:color w:val="000000"/>
          <w:sz w:val="20"/>
          <w:lang w:val="fr-FR"/>
        </w:rPr>
        <w:t>notifie via le profil d’acheteur sa décision d’agrément ou de rejet de la candidature.</w:t>
      </w:r>
    </w:p>
    <w:p w14:paraId="706DC2A4" w14:textId="77777777" w:rsidR="006B7D95" w:rsidRPr="00CB3C2C" w:rsidRDefault="006B7D95" w:rsidP="00D04932">
      <w:pPr>
        <w:jc w:val="both"/>
        <w:rPr>
          <w:rFonts w:ascii="Trebuchet MS" w:eastAsia="Trebuchet MS" w:hAnsi="Trebuchet MS" w:cs="Trebuchet MS"/>
          <w:color w:val="000000"/>
          <w:sz w:val="20"/>
          <w:lang w:val="fr-FR"/>
        </w:rPr>
      </w:pPr>
    </w:p>
    <w:p w14:paraId="1586A060" w14:textId="481BE487" w:rsidR="006B7D95" w:rsidRPr="00CB3C2C" w:rsidRDefault="006B7D95"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Il appartient aux candidats de signaler toute modification les affectant et notamment leur situation juridique mais aussi un changement d’adresse ou de personne contact via la plateforme.</w:t>
      </w:r>
    </w:p>
    <w:p w14:paraId="711AE37C" w14:textId="77777777" w:rsidR="006B7D95" w:rsidRPr="00CB3C2C" w:rsidRDefault="006B7D95" w:rsidP="00D04932">
      <w:pPr>
        <w:jc w:val="both"/>
        <w:rPr>
          <w:rFonts w:ascii="Trebuchet MS" w:eastAsia="Trebuchet MS" w:hAnsi="Trebuchet MS" w:cs="Trebuchet MS"/>
          <w:color w:val="000000"/>
          <w:sz w:val="20"/>
          <w:lang w:val="fr-FR"/>
        </w:rPr>
      </w:pPr>
    </w:p>
    <w:p w14:paraId="2E798928" w14:textId="77777777" w:rsidR="006B7D95" w:rsidRDefault="006B7D95"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A tout moment au cours de la période de validité du système d'acquisition dynamique, l'acheteur peut demander aux candidats admis d'actualiser leur dossier de candidature, dans un délai de cinq jours ouvrables à compter de la date d'envoi de la demande.</w:t>
      </w:r>
    </w:p>
    <w:p w14:paraId="5227FD51" w14:textId="77777777" w:rsidR="002651AD" w:rsidRDefault="002651AD" w:rsidP="00D04932">
      <w:pPr>
        <w:jc w:val="both"/>
        <w:rPr>
          <w:rFonts w:ascii="Trebuchet MS" w:eastAsia="Trebuchet MS" w:hAnsi="Trebuchet MS" w:cs="Trebuchet MS"/>
          <w:color w:val="000000"/>
          <w:sz w:val="20"/>
          <w:lang w:val="fr-FR"/>
        </w:rPr>
      </w:pPr>
    </w:p>
    <w:p w14:paraId="294E5375" w14:textId="4F29A249" w:rsidR="002651AD" w:rsidRDefault="006A5477" w:rsidP="00D04932">
      <w:pPr>
        <w:pStyle w:val="Titre2"/>
        <w:ind w:left="300" w:right="20"/>
        <w:jc w:val="both"/>
        <w:rPr>
          <w:rFonts w:ascii="Trebuchet MS" w:eastAsia="Trebuchet MS" w:hAnsi="Trebuchet MS" w:cs="Trebuchet MS"/>
          <w:i w:val="0"/>
          <w:color w:val="000000"/>
          <w:sz w:val="24"/>
          <w:lang w:val="fr-FR"/>
        </w:rPr>
      </w:pPr>
      <w:bookmarkStart w:id="7" w:name="_Toc161066153"/>
      <w:r>
        <w:rPr>
          <w:rFonts w:ascii="Trebuchet MS" w:eastAsia="Trebuchet MS" w:hAnsi="Trebuchet MS" w:cs="Trebuchet MS"/>
          <w:i w:val="0"/>
          <w:color w:val="000000"/>
          <w:sz w:val="24"/>
          <w:lang w:val="fr-FR"/>
        </w:rPr>
        <w:t>2.5</w:t>
      </w:r>
      <w:r w:rsidR="00D17D82">
        <w:rPr>
          <w:rFonts w:ascii="Trebuchet MS" w:eastAsia="Trebuchet MS" w:hAnsi="Trebuchet MS" w:cs="Trebuchet MS"/>
          <w:i w:val="0"/>
          <w:color w:val="000000"/>
          <w:sz w:val="24"/>
          <w:lang w:val="fr-FR"/>
        </w:rPr>
        <w:t xml:space="preserve"> -</w:t>
      </w:r>
      <w:r w:rsidR="002651AD">
        <w:rPr>
          <w:rFonts w:ascii="Trebuchet MS" w:eastAsia="Trebuchet MS" w:hAnsi="Trebuchet MS" w:cs="Trebuchet MS"/>
          <w:i w:val="0"/>
          <w:color w:val="000000"/>
          <w:sz w:val="24"/>
          <w:lang w:val="fr-FR"/>
        </w:rPr>
        <w:t xml:space="preserve"> </w:t>
      </w:r>
      <w:r w:rsidR="002651AD" w:rsidRPr="002651AD">
        <w:rPr>
          <w:rFonts w:ascii="Trebuchet MS" w:eastAsia="Trebuchet MS" w:hAnsi="Trebuchet MS" w:cs="Trebuchet MS"/>
          <w:i w:val="0"/>
          <w:color w:val="000000"/>
          <w:sz w:val="24"/>
          <w:lang w:val="fr-FR"/>
        </w:rPr>
        <w:t xml:space="preserve">Obligations des </w:t>
      </w:r>
      <w:r w:rsidR="002651AD">
        <w:rPr>
          <w:rFonts w:ascii="Trebuchet MS" w:eastAsia="Trebuchet MS" w:hAnsi="Trebuchet MS" w:cs="Trebuchet MS"/>
          <w:i w:val="0"/>
          <w:color w:val="000000"/>
          <w:sz w:val="24"/>
          <w:lang w:val="fr-FR"/>
        </w:rPr>
        <w:t>candidats retenus</w:t>
      </w:r>
      <w:bookmarkEnd w:id="7"/>
      <w:r w:rsidR="002651AD" w:rsidRPr="002651AD">
        <w:rPr>
          <w:rFonts w:ascii="Trebuchet MS" w:eastAsia="Trebuchet MS" w:hAnsi="Trebuchet MS" w:cs="Trebuchet MS"/>
          <w:i w:val="0"/>
          <w:color w:val="000000"/>
          <w:sz w:val="24"/>
          <w:lang w:val="fr-FR"/>
        </w:rPr>
        <w:t xml:space="preserve"> </w:t>
      </w:r>
    </w:p>
    <w:p w14:paraId="6DEE285C" w14:textId="77777777" w:rsidR="00852810" w:rsidRPr="00852810" w:rsidRDefault="00852810" w:rsidP="00D04932">
      <w:pPr>
        <w:jc w:val="both"/>
        <w:rPr>
          <w:lang w:val="fr-FR"/>
        </w:rPr>
      </w:pPr>
    </w:p>
    <w:p w14:paraId="24A42718" w14:textId="011CFEB9" w:rsidR="002651AD" w:rsidRPr="00CB3C2C" w:rsidRDefault="002651AD"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 xml:space="preserve">Pendant toute la durée du SAD, les candidats admis sont invités à répondre aux marchés spécifiques lancés par les établissements du GHT Hôpitaux de Provence. </w:t>
      </w:r>
    </w:p>
    <w:p w14:paraId="487C94CA" w14:textId="77777777" w:rsidR="002651AD" w:rsidRPr="00CB3C2C" w:rsidRDefault="002651AD" w:rsidP="00D04932">
      <w:pPr>
        <w:pStyle w:val="Default"/>
        <w:jc w:val="both"/>
        <w:rPr>
          <w:sz w:val="22"/>
          <w:szCs w:val="22"/>
        </w:rPr>
      </w:pPr>
    </w:p>
    <w:p w14:paraId="32816FF2" w14:textId="77777777" w:rsidR="002651AD" w:rsidRPr="00CB3C2C" w:rsidRDefault="002651AD" w:rsidP="00D04932">
      <w:pPr>
        <w:pStyle w:val="Default"/>
        <w:jc w:val="both"/>
        <w:rPr>
          <w:rFonts w:ascii="Trebuchet MS" w:eastAsia="Trebuchet MS" w:hAnsi="Trebuchet MS" w:cs="Trebuchet MS"/>
          <w:sz w:val="20"/>
        </w:rPr>
      </w:pPr>
      <w:r w:rsidRPr="00CB3C2C">
        <w:rPr>
          <w:rFonts w:ascii="Trebuchet MS" w:eastAsia="Trebuchet MS" w:hAnsi="Trebuchet MS" w:cs="Trebuchet MS"/>
          <w:sz w:val="20"/>
        </w:rPr>
        <w:t xml:space="preserve">Le candidat admis au SAD s’engage à informer le GHT de tout changement survenant au cours de la période d’exécution du SAD, affectant : </w:t>
      </w:r>
    </w:p>
    <w:p w14:paraId="2AB05FAC" w14:textId="77777777" w:rsidR="002651AD" w:rsidRPr="00CB3C2C" w:rsidRDefault="002651AD" w:rsidP="00D04932">
      <w:pPr>
        <w:pStyle w:val="Default"/>
        <w:spacing w:after="18"/>
        <w:jc w:val="both"/>
        <w:rPr>
          <w:rFonts w:ascii="Trebuchet MS" w:eastAsia="Trebuchet MS" w:hAnsi="Trebuchet MS" w:cs="Trebuchet MS"/>
          <w:sz w:val="20"/>
        </w:rPr>
      </w:pPr>
      <w:r w:rsidRPr="00CB3C2C">
        <w:rPr>
          <w:rFonts w:ascii="Trebuchet MS" w:eastAsia="Trebuchet MS" w:hAnsi="Trebuchet MS" w:cs="Trebuchet MS"/>
          <w:sz w:val="20"/>
        </w:rPr>
        <w:t xml:space="preserve">- la personne ayant qualité pour le représenter, </w:t>
      </w:r>
    </w:p>
    <w:p w14:paraId="4B530B45" w14:textId="77777777" w:rsidR="002651AD" w:rsidRPr="00CB3C2C" w:rsidRDefault="002651AD" w:rsidP="00D04932">
      <w:pPr>
        <w:pStyle w:val="Default"/>
        <w:spacing w:after="18"/>
        <w:jc w:val="both"/>
        <w:rPr>
          <w:rFonts w:ascii="Trebuchet MS" w:eastAsia="Trebuchet MS" w:hAnsi="Trebuchet MS" w:cs="Trebuchet MS"/>
          <w:sz w:val="20"/>
        </w:rPr>
      </w:pPr>
      <w:r w:rsidRPr="00CB3C2C">
        <w:rPr>
          <w:rFonts w:ascii="Trebuchet MS" w:eastAsia="Trebuchet MS" w:hAnsi="Trebuchet MS" w:cs="Trebuchet MS"/>
          <w:sz w:val="20"/>
        </w:rPr>
        <w:t xml:space="preserve">- la forme de l’entreprise, </w:t>
      </w:r>
    </w:p>
    <w:p w14:paraId="4BE44256" w14:textId="77777777" w:rsidR="002651AD" w:rsidRPr="00CB3C2C" w:rsidRDefault="002651AD" w:rsidP="00D04932">
      <w:pPr>
        <w:pStyle w:val="Default"/>
        <w:spacing w:after="18"/>
        <w:jc w:val="both"/>
        <w:rPr>
          <w:rFonts w:ascii="Trebuchet MS" w:eastAsia="Trebuchet MS" w:hAnsi="Trebuchet MS" w:cs="Trebuchet MS"/>
          <w:sz w:val="20"/>
        </w:rPr>
      </w:pPr>
      <w:r w:rsidRPr="00CB3C2C">
        <w:rPr>
          <w:rFonts w:ascii="Trebuchet MS" w:eastAsia="Trebuchet MS" w:hAnsi="Trebuchet MS" w:cs="Trebuchet MS"/>
          <w:sz w:val="20"/>
        </w:rPr>
        <w:t xml:space="preserve">- la raison sociale de l’entreprise ou sa dénomination, </w:t>
      </w:r>
    </w:p>
    <w:p w14:paraId="0ED1C924" w14:textId="77777777" w:rsidR="002651AD" w:rsidRPr="00CB3C2C" w:rsidRDefault="002651AD" w:rsidP="00D04932">
      <w:pPr>
        <w:pStyle w:val="Default"/>
        <w:spacing w:after="18"/>
        <w:jc w:val="both"/>
        <w:rPr>
          <w:rFonts w:ascii="Trebuchet MS" w:eastAsia="Trebuchet MS" w:hAnsi="Trebuchet MS" w:cs="Trebuchet MS"/>
          <w:sz w:val="20"/>
        </w:rPr>
      </w:pPr>
      <w:r w:rsidRPr="00CB3C2C">
        <w:rPr>
          <w:rFonts w:ascii="Trebuchet MS" w:eastAsia="Trebuchet MS" w:hAnsi="Trebuchet MS" w:cs="Trebuchet MS"/>
          <w:sz w:val="20"/>
        </w:rPr>
        <w:t xml:space="preserve">- son adresse ou son siège social, </w:t>
      </w:r>
    </w:p>
    <w:p w14:paraId="211E3323" w14:textId="77777777" w:rsidR="002651AD" w:rsidRPr="00CB3C2C" w:rsidRDefault="002651AD" w:rsidP="00D04932">
      <w:pPr>
        <w:pStyle w:val="Default"/>
        <w:spacing w:after="18"/>
        <w:jc w:val="both"/>
        <w:rPr>
          <w:rFonts w:ascii="Trebuchet MS" w:eastAsia="Trebuchet MS" w:hAnsi="Trebuchet MS" w:cs="Trebuchet MS"/>
          <w:sz w:val="20"/>
        </w:rPr>
      </w:pPr>
      <w:r w:rsidRPr="00CB3C2C">
        <w:rPr>
          <w:rFonts w:ascii="Trebuchet MS" w:eastAsia="Trebuchet MS" w:hAnsi="Trebuchet MS" w:cs="Trebuchet MS"/>
          <w:sz w:val="20"/>
        </w:rPr>
        <w:t xml:space="preserve">- la cession d’une ou de différentes activités, </w:t>
      </w:r>
    </w:p>
    <w:p w14:paraId="1E9C7D04" w14:textId="77777777" w:rsidR="002651AD" w:rsidRPr="00CB3C2C" w:rsidRDefault="002651AD" w:rsidP="00D04932">
      <w:pPr>
        <w:pStyle w:val="Default"/>
        <w:spacing w:after="18"/>
        <w:jc w:val="both"/>
        <w:rPr>
          <w:rFonts w:ascii="Trebuchet MS" w:eastAsia="Trebuchet MS" w:hAnsi="Trebuchet MS" w:cs="Trebuchet MS"/>
          <w:sz w:val="20"/>
        </w:rPr>
      </w:pPr>
      <w:r w:rsidRPr="00CB3C2C">
        <w:rPr>
          <w:rFonts w:ascii="Trebuchet MS" w:eastAsia="Trebuchet MS" w:hAnsi="Trebuchet MS" w:cs="Trebuchet MS"/>
          <w:sz w:val="20"/>
        </w:rPr>
        <w:t xml:space="preserve">- l’acquisition d’une nouvelle activité, </w:t>
      </w:r>
    </w:p>
    <w:p w14:paraId="7474B7E0" w14:textId="77777777" w:rsidR="002651AD" w:rsidRPr="00CB3C2C" w:rsidRDefault="002651AD" w:rsidP="00D04932">
      <w:pPr>
        <w:pStyle w:val="Default"/>
        <w:jc w:val="both"/>
        <w:rPr>
          <w:rFonts w:ascii="Trebuchet MS" w:eastAsia="Trebuchet MS" w:hAnsi="Trebuchet MS" w:cs="Trebuchet MS"/>
          <w:sz w:val="20"/>
        </w:rPr>
      </w:pPr>
      <w:r w:rsidRPr="00CB3C2C">
        <w:rPr>
          <w:rFonts w:ascii="Trebuchet MS" w:eastAsia="Trebuchet MS" w:hAnsi="Trebuchet MS" w:cs="Trebuchet MS"/>
          <w:sz w:val="20"/>
        </w:rPr>
        <w:t xml:space="preserve">- son adresse et coordonnées bancaires. </w:t>
      </w:r>
    </w:p>
    <w:p w14:paraId="3CBEF9C5" w14:textId="77777777" w:rsidR="002651AD" w:rsidRPr="00CB3C2C" w:rsidRDefault="002651AD" w:rsidP="00D04932">
      <w:pPr>
        <w:pStyle w:val="Default"/>
        <w:jc w:val="both"/>
        <w:rPr>
          <w:rFonts w:ascii="Trebuchet MS" w:eastAsia="Trebuchet MS" w:hAnsi="Trebuchet MS" w:cs="Trebuchet MS"/>
          <w:sz w:val="20"/>
        </w:rPr>
      </w:pPr>
    </w:p>
    <w:p w14:paraId="1C8FDC0E" w14:textId="2A8D57C7" w:rsidR="00C03260" w:rsidRDefault="002651AD" w:rsidP="00D04932">
      <w:pPr>
        <w:pStyle w:val="Default"/>
        <w:jc w:val="both"/>
        <w:rPr>
          <w:rFonts w:ascii="Trebuchet MS" w:eastAsia="Trebuchet MS" w:hAnsi="Trebuchet MS" w:cs="Trebuchet MS"/>
          <w:sz w:val="20"/>
        </w:rPr>
      </w:pPr>
      <w:r w:rsidRPr="00CB3C2C">
        <w:rPr>
          <w:rFonts w:ascii="Trebuchet MS" w:eastAsia="Trebuchet MS" w:hAnsi="Trebuchet MS" w:cs="Trebuchet MS"/>
          <w:sz w:val="20"/>
        </w:rPr>
        <w:t>Il lui fait parvenir le cas échéant par lettre recommandée avec accusé de réception, un extrait K-Bis du registre du Commerce</w:t>
      </w:r>
      <w:r w:rsidR="00C11E45">
        <w:rPr>
          <w:rFonts w:ascii="Trebuchet MS" w:eastAsia="Trebuchet MS" w:hAnsi="Trebuchet MS" w:cs="Trebuchet MS"/>
          <w:sz w:val="20"/>
        </w:rPr>
        <w:t xml:space="preserve"> ou à défaut son numéro </w:t>
      </w:r>
      <w:r w:rsidR="000A1901">
        <w:rPr>
          <w:rFonts w:ascii="Trebuchet MS" w:eastAsia="Trebuchet MS" w:hAnsi="Trebuchet MS" w:cs="Trebuchet MS"/>
          <w:sz w:val="20"/>
        </w:rPr>
        <w:t>unique d’identification</w:t>
      </w:r>
      <w:r w:rsidRPr="00CB3C2C">
        <w:rPr>
          <w:rFonts w:ascii="Trebuchet MS" w:eastAsia="Trebuchet MS" w:hAnsi="Trebuchet MS" w:cs="Trebuchet MS"/>
          <w:sz w:val="20"/>
        </w:rPr>
        <w:t xml:space="preserve">, une photocopie de l’extrait du Journal des Annonces Légales et Juridiques et un RIB. Ces changements seront vérifiés en amont afin de se prémunir de toute tentative d’escroquerie. </w:t>
      </w:r>
    </w:p>
    <w:p w14:paraId="6380C01F" w14:textId="77777777" w:rsidR="002651AD" w:rsidRPr="002651AD" w:rsidRDefault="002651AD" w:rsidP="00D04932">
      <w:pPr>
        <w:pStyle w:val="Default"/>
        <w:jc w:val="both"/>
        <w:rPr>
          <w:rFonts w:ascii="Trebuchet MS" w:eastAsia="Trebuchet MS" w:hAnsi="Trebuchet MS" w:cs="Trebuchet MS"/>
          <w:sz w:val="20"/>
        </w:rPr>
      </w:pPr>
    </w:p>
    <w:p w14:paraId="2B9BA741" w14:textId="77777777" w:rsidR="00242B1F" w:rsidRPr="00CB3C2C" w:rsidRDefault="00242B1F" w:rsidP="00D04932">
      <w:pPr>
        <w:jc w:val="both"/>
        <w:rPr>
          <w:rFonts w:ascii="Trebuchet MS" w:eastAsia="Trebuchet MS" w:hAnsi="Trebuchet MS" w:cs="Trebuchet MS"/>
          <w:color w:val="000000"/>
          <w:sz w:val="20"/>
          <w:lang w:val="fr-FR"/>
        </w:rPr>
      </w:pPr>
    </w:p>
    <w:p w14:paraId="087E4485" w14:textId="2C17E0D6" w:rsidR="00242B1F" w:rsidRPr="00CB3C2C" w:rsidRDefault="007039FC" w:rsidP="00D04932">
      <w:pPr>
        <w:pStyle w:val="Titre1"/>
        <w:jc w:val="both"/>
        <w:rPr>
          <w:rFonts w:ascii="Trebuchet MS" w:eastAsia="Trebuchet MS" w:hAnsi="Trebuchet MS" w:cs="Trebuchet MS"/>
          <w:color w:val="000000"/>
          <w:sz w:val="28"/>
          <w:lang w:val="fr-FR"/>
        </w:rPr>
      </w:pPr>
      <w:bookmarkStart w:id="8" w:name="_Toc161066154"/>
      <w:r>
        <w:rPr>
          <w:rFonts w:ascii="Trebuchet MS" w:eastAsia="Trebuchet MS" w:hAnsi="Trebuchet MS" w:cs="Trebuchet MS"/>
          <w:color w:val="000000"/>
          <w:sz w:val="28"/>
          <w:lang w:val="fr-FR"/>
        </w:rPr>
        <w:t>3 -</w:t>
      </w:r>
      <w:r w:rsidR="00242B1F" w:rsidRPr="00CB3C2C">
        <w:rPr>
          <w:rFonts w:ascii="Trebuchet MS" w:eastAsia="Trebuchet MS" w:hAnsi="Trebuchet MS" w:cs="Trebuchet MS"/>
          <w:color w:val="000000"/>
          <w:sz w:val="28"/>
          <w:lang w:val="fr-FR"/>
        </w:rPr>
        <w:t xml:space="preserve"> Modalités de passation des marchés spécifiques</w:t>
      </w:r>
      <w:bookmarkEnd w:id="8"/>
      <w:r w:rsidR="00242B1F" w:rsidRPr="00CB3C2C">
        <w:rPr>
          <w:rFonts w:ascii="Trebuchet MS" w:eastAsia="Trebuchet MS" w:hAnsi="Trebuchet MS" w:cs="Trebuchet MS"/>
          <w:color w:val="000000"/>
          <w:sz w:val="28"/>
          <w:lang w:val="fr-FR"/>
        </w:rPr>
        <w:t xml:space="preserve">  </w:t>
      </w:r>
    </w:p>
    <w:p w14:paraId="6F176633" w14:textId="3910516B" w:rsidR="00242B1F" w:rsidRPr="00CB3C2C" w:rsidRDefault="00242B1F" w:rsidP="00D04932">
      <w:pPr>
        <w:pStyle w:val="Titre2"/>
        <w:ind w:left="300" w:right="20"/>
        <w:jc w:val="both"/>
        <w:rPr>
          <w:rFonts w:ascii="Trebuchet MS" w:eastAsia="Trebuchet MS" w:hAnsi="Trebuchet MS" w:cs="Trebuchet MS"/>
          <w:i w:val="0"/>
          <w:color w:val="000000"/>
          <w:sz w:val="24"/>
          <w:lang w:val="fr-FR"/>
        </w:rPr>
      </w:pPr>
      <w:bookmarkStart w:id="9" w:name="_Toc161066155"/>
      <w:r w:rsidRPr="00CB3C2C">
        <w:rPr>
          <w:rFonts w:ascii="Trebuchet MS" w:eastAsia="Trebuchet MS" w:hAnsi="Trebuchet MS" w:cs="Trebuchet MS"/>
          <w:i w:val="0"/>
          <w:color w:val="000000"/>
          <w:sz w:val="24"/>
          <w:lang w:val="fr-FR"/>
        </w:rPr>
        <w:t>3.1</w:t>
      </w:r>
      <w:r w:rsidR="00D17D82">
        <w:rPr>
          <w:rFonts w:ascii="Trebuchet MS" w:eastAsia="Trebuchet MS" w:hAnsi="Trebuchet MS" w:cs="Trebuchet MS"/>
          <w:i w:val="0"/>
          <w:color w:val="000000"/>
          <w:sz w:val="24"/>
          <w:lang w:val="fr-FR"/>
        </w:rPr>
        <w:t xml:space="preserve"> -</w:t>
      </w:r>
      <w:r w:rsidRPr="00CB3C2C">
        <w:rPr>
          <w:rFonts w:ascii="Trebuchet MS" w:eastAsia="Trebuchet MS" w:hAnsi="Trebuchet MS" w:cs="Trebuchet MS"/>
          <w:i w:val="0"/>
          <w:color w:val="000000"/>
          <w:sz w:val="24"/>
          <w:lang w:val="fr-FR"/>
        </w:rPr>
        <w:t xml:space="preserve"> Passation des marchés spécifiques</w:t>
      </w:r>
      <w:bookmarkEnd w:id="9"/>
    </w:p>
    <w:p w14:paraId="6FB8A218" w14:textId="77777777" w:rsidR="00242B1F" w:rsidRPr="00CB3C2C" w:rsidRDefault="00242B1F" w:rsidP="00D04932">
      <w:pPr>
        <w:pStyle w:val="Titre2"/>
        <w:ind w:left="300" w:right="20"/>
        <w:jc w:val="both"/>
        <w:rPr>
          <w:rFonts w:ascii="Trebuchet MS" w:eastAsia="Trebuchet MS" w:hAnsi="Trebuchet MS" w:cs="Trebuchet MS"/>
          <w:i w:val="0"/>
          <w:color w:val="000000"/>
          <w:sz w:val="24"/>
          <w:lang w:val="fr-FR"/>
        </w:rPr>
      </w:pPr>
      <w:r w:rsidRPr="00CB3C2C">
        <w:rPr>
          <w:rFonts w:ascii="Trebuchet MS" w:eastAsia="Trebuchet MS" w:hAnsi="Trebuchet MS" w:cs="Trebuchet MS"/>
          <w:i w:val="0"/>
          <w:color w:val="000000"/>
          <w:sz w:val="24"/>
          <w:lang w:val="fr-FR"/>
        </w:rPr>
        <w:t xml:space="preserve"> </w:t>
      </w:r>
    </w:p>
    <w:p w14:paraId="032C3C9C" w14:textId="77777777" w:rsidR="000A1901" w:rsidRPr="008275F1" w:rsidRDefault="000A1901" w:rsidP="000A1901">
      <w:pPr>
        <w:pStyle w:val="Default"/>
        <w:jc w:val="both"/>
        <w:rPr>
          <w:rFonts w:ascii="Trebuchet MS" w:eastAsia="Trebuchet MS" w:hAnsi="Trebuchet MS" w:cs="Trebuchet MS"/>
          <w:sz w:val="20"/>
        </w:rPr>
      </w:pPr>
      <w:r w:rsidRPr="008275F1">
        <w:rPr>
          <w:rFonts w:ascii="Trebuchet MS" w:eastAsia="Trebuchet MS" w:hAnsi="Trebuchet MS" w:cs="Trebuchet MS"/>
          <w:sz w:val="20"/>
        </w:rPr>
        <w:t xml:space="preserve">Les marchés spécifiques seront lancés directement par les établissements parties, en fonction de la survenance du besoin, pendant toute la durée </w:t>
      </w:r>
      <w:r>
        <w:rPr>
          <w:rFonts w:ascii="Trebuchet MS" w:eastAsia="Trebuchet MS" w:hAnsi="Trebuchet MS" w:cs="Trebuchet MS"/>
          <w:sz w:val="20"/>
        </w:rPr>
        <w:t xml:space="preserve">de validité </w:t>
      </w:r>
      <w:r w:rsidRPr="008275F1">
        <w:rPr>
          <w:rFonts w:ascii="Trebuchet MS" w:eastAsia="Trebuchet MS" w:hAnsi="Trebuchet MS" w:cs="Trebuchet MS"/>
          <w:sz w:val="20"/>
        </w:rPr>
        <w:t xml:space="preserve">du SAD. Dans certains cas, l’AP-HM se réserve la possibilité de passer le marché spécifique pour </w:t>
      </w:r>
      <w:r>
        <w:rPr>
          <w:rFonts w:ascii="Trebuchet MS" w:eastAsia="Trebuchet MS" w:hAnsi="Trebuchet MS" w:cs="Trebuchet MS"/>
          <w:sz w:val="20"/>
        </w:rPr>
        <w:t>le compte d’</w:t>
      </w:r>
      <w:r w:rsidRPr="008275F1">
        <w:rPr>
          <w:rFonts w:ascii="Trebuchet MS" w:eastAsia="Trebuchet MS" w:hAnsi="Trebuchet MS" w:cs="Trebuchet MS"/>
          <w:sz w:val="20"/>
        </w:rPr>
        <w:t xml:space="preserve">un ou </w:t>
      </w:r>
      <w:r>
        <w:rPr>
          <w:rFonts w:ascii="Trebuchet MS" w:eastAsia="Trebuchet MS" w:hAnsi="Trebuchet MS" w:cs="Trebuchet MS"/>
          <w:sz w:val="20"/>
        </w:rPr>
        <w:t xml:space="preserve">de </w:t>
      </w:r>
      <w:r w:rsidRPr="008275F1">
        <w:rPr>
          <w:rFonts w:ascii="Trebuchet MS" w:eastAsia="Trebuchet MS" w:hAnsi="Trebuchet MS" w:cs="Trebuchet MS"/>
          <w:sz w:val="20"/>
        </w:rPr>
        <w:t>plusieurs établissements parties.</w:t>
      </w:r>
    </w:p>
    <w:p w14:paraId="531DF01B" w14:textId="77777777" w:rsidR="000A1901" w:rsidRPr="008275F1" w:rsidRDefault="000A1901" w:rsidP="000A1901">
      <w:pPr>
        <w:pStyle w:val="Default"/>
        <w:jc w:val="both"/>
        <w:rPr>
          <w:rFonts w:ascii="Trebuchet MS" w:eastAsia="Trebuchet MS" w:hAnsi="Trebuchet MS" w:cs="Trebuchet MS"/>
          <w:sz w:val="20"/>
        </w:rPr>
      </w:pPr>
    </w:p>
    <w:p w14:paraId="3E9127EF" w14:textId="77777777" w:rsidR="000A1901" w:rsidRPr="00CB3C2C" w:rsidRDefault="000A1901" w:rsidP="000A1901">
      <w:pPr>
        <w:pStyle w:val="Default"/>
        <w:jc w:val="both"/>
        <w:rPr>
          <w:rFonts w:ascii="Trebuchet MS" w:eastAsia="Trebuchet MS" w:hAnsi="Trebuchet MS" w:cs="Trebuchet MS"/>
          <w:sz w:val="20"/>
        </w:rPr>
      </w:pPr>
      <w:r w:rsidRPr="00CB3C2C">
        <w:rPr>
          <w:rFonts w:ascii="Trebuchet MS" w:eastAsia="Trebuchet MS" w:hAnsi="Trebuchet MS" w:cs="Trebuchet MS"/>
          <w:sz w:val="20"/>
        </w:rPr>
        <w:t>Tous les candidats admis dans le SAD, et seul</w:t>
      </w:r>
      <w:r>
        <w:rPr>
          <w:rFonts w:ascii="Trebuchet MS" w:eastAsia="Trebuchet MS" w:hAnsi="Trebuchet MS" w:cs="Trebuchet MS"/>
          <w:sz w:val="20"/>
        </w:rPr>
        <w:t>ement</w:t>
      </w:r>
      <w:r w:rsidRPr="00CB3C2C">
        <w:rPr>
          <w:rFonts w:ascii="Trebuchet MS" w:eastAsia="Trebuchet MS" w:hAnsi="Trebuchet MS" w:cs="Trebuchet MS"/>
          <w:sz w:val="20"/>
        </w:rPr>
        <w:t xml:space="preserve"> ces candidats, </w:t>
      </w:r>
      <w:r>
        <w:rPr>
          <w:rFonts w:ascii="Trebuchet MS" w:eastAsia="Trebuchet MS" w:hAnsi="Trebuchet MS" w:cs="Trebuchet MS"/>
          <w:sz w:val="20"/>
        </w:rPr>
        <w:t>pourront être</w:t>
      </w:r>
      <w:r w:rsidRPr="00CB3C2C">
        <w:rPr>
          <w:rFonts w:ascii="Trebuchet MS" w:eastAsia="Trebuchet MS" w:hAnsi="Trebuchet MS" w:cs="Trebuchet MS"/>
          <w:sz w:val="20"/>
        </w:rPr>
        <w:t xml:space="preserve"> invités à présenter une offre dans un délai minimal </w:t>
      </w:r>
      <w:r w:rsidRPr="00A21FDC">
        <w:rPr>
          <w:rFonts w:ascii="Trebuchet MS" w:eastAsia="Trebuchet MS" w:hAnsi="Trebuchet MS" w:cs="Trebuchet MS"/>
          <w:sz w:val="20"/>
        </w:rPr>
        <w:t>de 10 jours à</w:t>
      </w:r>
      <w:r w:rsidRPr="00CB3C2C">
        <w:rPr>
          <w:rFonts w:ascii="Trebuchet MS" w:eastAsia="Trebuchet MS" w:hAnsi="Trebuchet MS" w:cs="Trebuchet MS"/>
          <w:sz w:val="20"/>
        </w:rPr>
        <w:t xml:space="preserve"> compter de l’envoi de la lettre d’invitation à soumissionner à un ou plusieurs marchés spécifiques. Les candidats ne sont pas dans l’obligation de remettre une offre : ils pourront être interrogés pour en connaître le motif.</w:t>
      </w:r>
    </w:p>
    <w:p w14:paraId="61B5CA6C" w14:textId="77777777" w:rsidR="000A1901" w:rsidRPr="00C705BC" w:rsidRDefault="000A1901" w:rsidP="000A1901">
      <w:pPr>
        <w:pStyle w:val="Default"/>
        <w:jc w:val="both"/>
        <w:rPr>
          <w:rFonts w:ascii="Trebuchet MS" w:eastAsia="Trebuchet MS" w:hAnsi="Trebuchet MS" w:cs="Trebuchet MS"/>
          <w:color w:val="FF0000"/>
          <w:sz w:val="20"/>
        </w:rPr>
      </w:pPr>
      <w:r w:rsidRPr="00CB3C2C">
        <w:rPr>
          <w:rFonts w:ascii="Trebuchet MS" w:eastAsia="Trebuchet MS" w:hAnsi="Trebuchet MS" w:cs="Trebuchet MS"/>
          <w:sz w:val="20"/>
        </w:rPr>
        <w:t xml:space="preserve"> </w:t>
      </w:r>
    </w:p>
    <w:p w14:paraId="16237FD5" w14:textId="77777777" w:rsidR="000A1901" w:rsidRPr="00CB3C2C" w:rsidRDefault="000A1901" w:rsidP="000A1901">
      <w:pPr>
        <w:pStyle w:val="Default"/>
        <w:jc w:val="both"/>
        <w:rPr>
          <w:rFonts w:ascii="Trebuchet MS" w:eastAsia="Trebuchet MS" w:hAnsi="Trebuchet MS" w:cs="Trebuchet MS"/>
          <w:sz w:val="20"/>
        </w:rPr>
      </w:pPr>
      <w:r w:rsidRPr="00CB3C2C">
        <w:rPr>
          <w:rFonts w:ascii="Trebuchet MS" w:eastAsia="Trebuchet MS" w:hAnsi="Trebuchet MS" w:cs="Trebuchet MS"/>
          <w:sz w:val="20"/>
        </w:rPr>
        <w:t xml:space="preserve">La consultation se déroule uniquement par voie électronique. </w:t>
      </w:r>
    </w:p>
    <w:p w14:paraId="25F3E28B" w14:textId="77777777" w:rsidR="00242B1F" w:rsidRPr="00CB3C2C" w:rsidRDefault="00242B1F" w:rsidP="00D04932">
      <w:pPr>
        <w:pStyle w:val="Titre2"/>
        <w:ind w:left="300" w:right="20"/>
        <w:jc w:val="both"/>
        <w:rPr>
          <w:rFonts w:ascii="Trebuchet MS" w:eastAsia="Trebuchet MS" w:hAnsi="Trebuchet MS" w:cs="Trebuchet MS"/>
          <w:i w:val="0"/>
          <w:color w:val="000000"/>
          <w:sz w:val="24"/>
          <w:lang w:val="fr-FR"/>
        </w:rPr>
      </w:pPr>
    </w:p>
    <w:p w14:paraId="1846C45E" w14:textId="42104286" w:rsidR="00242B1F" w:rsidRPr="00CB3C2C" w:rsidRDefault="00C40939" w:rsidP="00D04932">
      <w:pPr>
        <w:pStyle w:val="Titre2"/>
        <w:ind w:left="300" w:right="20"/>
        <w:jc w:val="both"/>
        <w:rPr>
          <w:rFonts w:ascii="Trebuchet MS" w:eastAsia="Trebuchet MS" w:hAnsi="Trebuchet MS" w:cs="Trebuchet MS"/>
          <w:i w:val="0"/>
          <w:color w:val="000000"/>
          <w:sz w:val="24"/>
          <w:lang w:val="fr-FR"/>
        </w:rPr>
      </w:pPr>
      <w:bookmarkStart w:id="10" w:name="_Toc161066156"/>
      <w:r>
        <w:rPr>
          <w:rFonts w:ascii="Trebuchet MS" w:eastAsia="Trebuchet MS" w:hAnsi="Trebuchet MS" w:cs="Trebuchet MS"/>
          <w:i w:val="0"/>
          <w:color w:val="000000"/>
          <w:sz w:val="24"/>
          <w:lang w:val="fr-FR"/>
        </w:rPr>
        <w:t>3.2</w:t>
      </w:r>
      <w:r w:rsidR="00D17D82">
        <w:rPr>
          <w:rFonts w:ascii="Trebuchet MS" w:eastAsia="Trebuchet MS" w:hAnsi="Trebuchet MS" w:cs="Trebuchet MS"/>
          <w:i w:val="0"/>
          <w:color w:val="000000"/>
          <w:sz w:val="24"/>
          <w:lang w:val="fr-FR"/>
        </w:rPr>
        <w:t xml:space="preserve"> -</w:t>
      </w:r>
      <w:r>
        <w:rPr>
          <w:rFonts w:ascii="Trebuchet MS" w:eastAsia="Trebuchet MS" w:hAnsi="Trebuchet MS" w:cs="Trebuchet MS"/>
          <w:i w:val="0"/>
          <w:color w:val="000000"/>
          <w:sz w:val="24"/>
          <w:lang w:val="fr-FR"/>
        </w:rPr>
        <w:t xml:space="preserve"> Objet des</w:t>
      </w:r>
      <w:r w:rsidR="00242B1F" w:rsidRPr="00CB3C2C">
        <w:rPr>
          <w:rFonts w:ascii="Trebuchet MS" w:eastAsia="Trebuchet MS" w:hAnsi="Trebuchet MS" w:cs="Trebuchet MS"/>
          <w:i w:val="0"/>
          <w:color w:val="000000"/>
          <w:sz w:val="24"/>
          <w:lang w:val="fr-FR"/>
        </w:rPr>
        <w:t xml:space="preserve"> marché</w:t>
      </w:r>
      <w:r>
        <w:rPr>
          <w:rFonts w:ascii="Trebuchet MS" w:eastAsia="Trebuchet MS" w:hAnsi="Trebuchet MS" w:cs="Trebuchet MS"/>
          <w:i w:val="0"/>
          <w:color w:val="000000"/>
          <w:sz w:val="24"/>
          <w:lang w:val="fr-FR"/>
        </w:rPr>
        <w:t>s</w:t>
      </w:r>
      <w:r w:rsidR="00242B1F" w:rsidRPr="00CB3C2C">
        <w:rPr>
          <w:rFonts w:ascii="Trebuchet MS" w:eastAsia="Trebuchet MS" w:hAnsi="Trebuchet MS" w:cs="Trebuchet MS"/>
          <w:i w:val="0"/>
          <w:color w:val="000000"/>
          <w:sz w:val="24"/>
          <w:lang w:val="fr-FR"/>
        </w:rPr>
        <w:t xml:space="preserve"> spécifique</w:t>
      </w:r>
      <w:r>
        <w:rPr>
          <w:rFonts w:ascii="Trebuchet MS" w:eastAsia="Trebuchet MS" w:hAnsi="Trebuchet MS" w:cs="Trebuchet MS"/>
          <w:i w:val="0"/>
          <w:color w:val="000000"/>
          <w:sz w:val="24"/>
          <w:lang w:val="fr-FR"/>
        </w:rPr>
        <w:t>s</w:t>
      </w:r>
      <w:bookmarkEnd w:id="10"/>
      <w:r w:rsidR="00242B1F" w:rsidRPr="00CB3C2C">
        <w:rPr>
          <w:rFonts w:ascii="Trebuchet MS" w:eastAsia="Trebuchet MS" w:hAnsi="Trebuchet MS" w:cs="Trebuchet MS"/>
          <w:i w:val="0"/>
          <w:color w:val="000000"/>
          <w:sz w:val="24"/>
          <w:lang w:val="fr-FR"/>
        </w:rPr>
        <w:t xml:space="preserve"> </w:t>
      </w:r>
    </w:p>
    <w:p w14:paraId="6DE803C4" w14:textId="77777777" w:rsidR="00242B1F" w:rsidRPr="00CB3C2C" w:rsidRDefault="00242B1F" w:rsidP="00D04932">
      <w:pPr>
        <w:pStyle w:val="Default"/>
        <w:jc w:val="both"/>
        <w:rPr>
          <w:rFonts w:ascii="Trebuchet MS" w:eastAsia="Trebuchet MS" w:hAnsi="Trebuchet MS" w:cs="Trebuchet MS"/>
          <w:b/>
          <w:bCs/>
          <w:iCs/>
          <w:szCs w:val="28"/>
        </w:rPr>
      </w:pPr>
    </w:p>
    <w:p w14:paraId="36E9A94B" w14:textId="0AAB3683" w:rsidR="00E219CB" w:rsidRPr="009A009F" w:rsidRDefault="00E219CB" w:rsidP="00D04932">
      <w:pPr>
        <w:pStyle w:val="Default"/>
        <w:jc w:val="both"/>
        <w:rPr>
          <w:rFonts w:ascii="Trebuchet MS" w:eastAsia="Trebuchet MS" w:hAnsi="Trebuchet MS" w:cs="Trebuchet MS"/>
          <w:sz w:val="20"/>
        </w:rPr>
      </w:pPr>
      <w:r w:rsidRPr="00E14FB8">
        <w:rPr>
          <w:rFonts w:ascii="Trebuchet MS" w:eastAsia="Trebuchet MS" w:hAnsi="Trebuchet MS" w:cs="Trebuchet MS"/>
          <w:sz w:val="20"/>
        </w:rPr>
        <w:t xml:space="preserve">Le présent système d’acquisition dynamique a pour objet </w:t>
      </w:r>
      <w:r w:rsidR="00E14FB8">
        <w:rPr>
          <w:rFonts w:ascii="Trebuchet MS" w:eastAsia="Trebuchet MS" w:hAnsi="Trebuchet MS" w:cs="Trebuchet MS"/>
          <w:sz w:val="20"/>
        </w:rPr>
        <w:t xml:space="preserve">la réalisation de prestations sportives, culturelles, artistiques et thérapeutiques à destination </w:t>
      </w:r>
      <w:r w:rsidR="00C5341B">
        <w:rPr>
          <w:rFonts w:ascii="Trebuchet MS" w:eastAsia="Trebuchet MS" w:hAnsi="Trebuchet MS" w:cs="Trebuchet MS"/>
          <w:sz w:val="20"/>
        </w:rPr>
        <w:t>des patients des</w:t>
      </w:r>
      <w:r w:rsidRPr="00E14FB8">
        <w:rPr>
          <w:rFonts w:ascii="Trebuchet MS" w:eastAsia="Trebuchet MS" w:hAnsi="Trebuchet MS" w:cs="Trebuchet MS"/>
          <w:sz w:val="20"/>
        </w:rPr>
        <w:t xml:space="preserve"> établissements du GHT. </w:t>
      </w:r>
      <w:r w:rsidR="00C40939" w:rsidRPr="009A009F">
        <w:rPr>
          <w:rFonts w:ascii="Trebuchet MS" w:eastAsia="Trebuchet MS" w:hAnsi="Trebuchet MS" w:cs="Trebuchet MS"/>
          <w:sz w:val="20"/>
        </w:rPr>
        <w:t xml:space="preserve">Les marchés spécifiques auront pour objet </w:t>
      </w:r>
      <w:r w:rsidR="00C5341B">
        <w:rPr>
          <w:rFonts w:ascii="Trebuchet MS" w:eastAsia="Trebuchet MS" w:hAnsi="Trebuchet MS" w:cs="Trebuchet MS"/>
          <w:sz w:val="20"/>
        </w:rPr>
        <w:t>la réalisation de ces prestations</w:t>
      </w:r>
      <w:r w:rsidR="00A21FDC" w:rsidRPr="009A009F">
        <w:rPr>
          <w:rFonts w:ascii="Trebuchet MS" w:eastAsia="Trebuchet MS" w:hAnsi="Trebuchet MS" w:cs="Trebuchet MS"/>
          <w:sz w:val="20"/>
        </w:rPr>
        <w:t xml:space="preserve"> suivant</w:t>
      </w:r>
      <w:r w:rsidR="00B30A8B" w:rsidRPr="009A009F">
        <w:rPr>
          <w:rFonts w:ascii="Trebuchet MS" w:eastAsia="Trebuchet MS" w:hAnsi="Trebuchet MS" w:cs="Trebuchet MS"/>
          <w:sz w:val="20"/>
        </w:rPr>
        <w:t xml:space="preserve"> </w:t>
      </w:r>
      <w:r w:rsidR="008C11CA" w:rsidRPr="009A009F">
        <w:rPr>
          <w:rFonts w:ascii="Trebuchet MS" w:eastAsia="Trebuchet MS" w:hAnsi="Trebuchet MS" w:cs="Trebuchet MS"/>
          <w:sz w:val="20"/>
        </w:rPr>
        <w:t xml:space="preserve">l’une des </w:t>
      </w:r>
      <w:r w:rsidR="00C40939" w:rsidRPr="009A009F">
        <w:rPr>
          <w:rFonts w:ascii="Trebuchet MS" w:eastAsia="Trebuchet MS" w:hAnsi="Trebuchet MS" w:cs="Trebuchet MS"/>
          <w:sz w:val="20"/>
        </w:rPr>
        <w:t xml:space="preserve">catégories </w:t>
      </w:r>
      <w:r w:rsidR="00A21FDC" w:rsidRPr="009A009F">
        <w:rPr>
          <w:rFonts w:ascii="Trebuchet MS" w:eastAsia="Trebuchet MS" w:hAnsi="Trebuchet MS" w:cs="Trebuchet MS"/>
          <w:sz w:val="20"/>
        </w:rPr>
        <w:t>qui composent le SAD. P</w:t>
      </w:r>
      <w:r w:rsidR="00C40939" w:rsidRPr="009A009F">
        <w:rPr>
          <w:rFonts w:ascii="Trebuchet MS" w:eastAsia="Trebuchet MS" w:hAnsi="Trebuchet MS" w:cs="Trebuchet MS"/>
          <w:sz w:val="20"/>
        </w:rPr>
        <w:t xml:space="preserve">lusieurs marchés spécifiques pourront être </w:t>
      </w:r>
      <w:r w:rsidR="008C11CA" w:rsidRPr="009A009F">
        <w:rPr>
          <w:rFonts w:ascii="Trebuchet MS" w:eastAsia="Trebuchet MS" w:hAnsi="Trebuchet MS" w:cs="Trebuchet MS"/>
          <w:sz w:val="20"/>
        </w:rPr>
        <w:t>lancés</w:t>
      </w:r>
      <w:r w:rsidR="00C40939" w:rsidRPr="009A009F">
        <w:rPr>
          <w:rFonts w:ascii="Trebuchet MS" w:eastAsia="Trebuchet MS" w:hAnsi="Trebuchet MS" w:cs="Trebuchet MS"/>
          <w:sz w:val="20"/>
        </w:rPr>
        <w:t xml:space="preserve"> en même temps. </w:t>
      </w:r>
    </w:p>
    <w:p w14:paraId="562B4464" w14:textId="77777777" w:rsidR="00C40939" w:rsidRDefault="00C40939" w:rsidP="00D04932">
      <w:pPr>
        <w:pStyle w:val="Default"/>
        <w:jc w:val="both"/>
        <w:rPr>
          <w:rFonts w:ascii="Trebuchet MS" w:eastAsia="Trebuchet MS" w:hAnsi="Trebuchet MS" w:cs="Trebuchet MS"/>
          <w:b/>
          <w:sz w:val="20"/>
        </w:rPr>
      </w:pPr>
    </w:p>
    <w:tbl>
      <w:tblPr>
        <w:tblW w:w="9776" w:type="dxa"/>
        <w:tblCellMar>
          <w:left w:w="70" w:type="dxa"/>
          <w:right w:w="70" w:type="dxa"/>
        </w:tblCellMar>
        <w:tblLook w:val="04A0" w:firstRow="1" w:lastRow="0" w:firstColumn="1" w:lastColumn="0" w:noHBand="0" w:noVBand="1"/>
      </w:tblPr>
      <w:tblGrid>
        <w:gridCol w:w="1241"/>
        <w:gridCol w:w="3435"/>
        <w:gridCol w:w="5100"/>
      </w:tblGrid>
      <w:tr w:rsidR="00CF3B8E" w:rsidRPr="00880ECD" w14:paraId="63AE6E63" w14:textId="69F3AB53" w:rsidTr="00C33083">
        <w:trPr>
          <w:trHeight w:val="327"/>
        </w:trPr>
        <w:tc>
          <w:tcPr>
            <w:tcW w:w="1241" w:type="dxa"/>
            <w:tcBorders>
              <w:top w:val="single" w:sz="4" w:space="0" w:color="auto"/>
              <w:left w:val="single" w:sz="4" w:space="0" w:color="auto"/>
              <w:bottom w:val="single" w:sz="4" w:space="0" w:color="auto"/>
              <w:right w:val="single" w:sz="4" w:space="0" w:color="auto"/>
            </w:tcBorders>
            <w:shd w:val="clear" w:color="000000" w:fill="CCCCCC"/>
            <w:vAlign w:val="center"/>
            <w:hideMark/>
          </w:tcPr>
          <w:p w14:paraId="6E833E32" w14:textId="77777777" w:rsidR="00CF3B8E" w:rsidRPr="009A009F" w:rsidRDefault="00CF3B8E" w:rsidP="00A66AAD">
            <w:pPr>
              <w:jc w:val="both"/>
              <w:rPr>
                <w:rFonts w:ascii="Trebuchet MS" w:hAnsi="Trebuchet MS" w:cs="Calibri"/>
                <w:b/>
                <w:bCs/>
                <w:color w:val="000000"/>
                <w:sz w:val="20"/>
                <w:szCs w:val="20"/>
                <w:lang w:val="fr-FR"/>
              </w:rPr>
            </w:pPr>
            <w:r w:rsidRPr="009A009F">
              <w:rPr>
                <w:rFonts w:ascii="Trebuchet MS" w:hAnsi="Trebuchet MS" w:cs="Calibri"/>
                <w:b/>
                <w:bCs/>
                <w:color w:val="000000"/>
                <w:sz w:val="20"/>
                <w:szCs w:val="20"/>
                <w:lang w:val="fr-FR"/>
              </w:rPr>
              <w:t>Catégories</w:t>
            </w:r>
          </w:p>
        </w:tc>
        <w:tc>
          <w:tcPr>
            <w:tcW w:w="3435" w:type="dxa"/>
            <w:tcBorders>
              <w:top w:val="single" w:sz="4" w:space="0" w:color="auto"/>
              <w:left w:val="nil"/>
              <w:bottom w:val="single" w:sz="4" w:space="0" w:color="auto"/>
              <w:right w:val="single" w:sz="4" w:space="0" w:color="auto"/>
            </w:tcBorders>
            <w:shd w:val="clear" w:color="000000" w:fill="CCCCCC"/>
            <w:vAlign w:val="center"/>
            <w:hideMark/>
          </w:tcPr>
          <w:p w14:paraId="3BF5E712" w14:textId="77777777" w:rsidR="00CF3B8E" w:rsidRPr="009A009F" w:rsidRDefault="00CF3B8E" w:rsidP="00A66AAD">
            <w:pPr>
              <w:jc w:val="both"/>
              <w:rPr>
                <w:rFonts w:ascii="Trebuchet MS" w:hAnsi="Trebuchet MS" w:cs="Calibri"/>
                <w:b/>
                <w:bCs/>
                <w:color w:val="000000"/>
                <w:sz w:val="20"/>
                <w:szCs w:val="20"/>
                <w:lang w:val="fr-FR"/>
              </w:rPr>
            </w:pPr>
            <w:r w:rsidRPr="009A009F">
              <w:rPr>
                <w:rFonts w:ascii="Trebuchet MS" w:hAnsi="Trebuchet MS" w:cs="Calibri"/>
                <w:b/>
                <w:bCs/>
                <w:color w:val="000000"/>
                <w:sz w:val="20"/>
                <w:szCs w:val="20"/>
                <w:lang w:val="fr-FR"/>
              </w:rPr>
              <w:t>Désignation</w:t>
            </w:r>
          </w:p>
        </w:tc>
        <w:tc>
          <w:tcPr>
            <w:tcW w:w="5100" w:type="dxa"/>
            <w:tcBorders>
              <w:top w:val="single" w:sz="4" w:space="0" w:color="auto"/>
              <w:left w:val="nil"/>
              <w:bottom w:val="single" w:sz="4" w:space="0" w:color="auto"/>
              <w:right w:val="single" w:sz="4" w:space="0" w:color="auto"/>
            </w:tcBorders>
            <w:shd w:val="clear" w:color="000000" w:fill="CCCCCC"/>
          </w:tcPr>
          <w:p w14:paraId="44006CE3" w14:textId="6556FC6E" w:rsidR="00CF3B8E" w:rsidRPr="009A009F" w:rsidRDefault="00CF3B8E" w:rsidP="00A66AAD">
            <w:pPr>
              <w:jc w:val="both"/>
              <w:rPr>
                <w:rFonts w:ascii="Trebuchet MS" w:hAnsi="Trebuchet MS" w:cs="Calibri"/>
                <w:b/>
                <w:bCs/>
                <w:color w:val="000000"/>
                <w:sz w:val="20"/>
                <w:szCs w:val="20"/>
                <w:lang w:val="fr-FR"/>
              </w:rPr>
            </w:pPr>
            <w:r w:rsidRPr="009A009F">
              <w:rPr>
                <w:rFonts w:ascii="Trebuchet MS" w:hAnsi="Trebuchet MS" w:cs="Calibri"/>
                <w:b/>
                <w:bCs/>
                <w:color w:val="000000"/>
                <w:sz w:val="20"/>
                <w:szCs w:val="20"/>
                <w:lang w:val="fr-FR"/>
              </w:rPr>
              <w:t xml:space="preserve">Exemples de </w:t>
            </w:r>
            <w:r w:rsidR="00C5341B" w:rsidRPr="00C5341B">
              <w:rPr>
                <w:rFonts w:ascii="Trebuchet MS" w:hAnsi="Trebuchet MS" w:cs="Calibri"/>
                <w:b/>
                <w:bCs/>
                <w:color w:val="000000"/>
                <w:sz w:val="20"/>
                <w:szCs w:val="20"/>
                <w:lang w:val="fr-FR"/>
              </w:rPr>
              <w:t>prestations</w:t>
            </w:r>
          </w:p>
        </w:tc>
      </w:tr>
      <w:tr w:rsidR="00605504" w:rsidRPr="00880ECD" w14:paraId="69FB6ADC" w14:textId="77777777" w:rsidTr="00C33083">
        <w:trPr>
          <w:trHeight w:val="327"/>
        </w:trPr>
        <w:tc>
          <w:tcPr>
            <w:tcW w:w="1241" w:type="dxa"/>
            <w:tcBorders>
              <w:top w:val="single" w:sz="4" w:space="0" w:color="auto"/>
              <w:left w:val="single" w:sz="4" w:space="0" w:color="auto"/>
              <w:bottom w:val="single" w:sz="4" w:space="0" w:color="auto"/>
              <w:right w:val="single" w:sz="4" w:space="0" w:color="auto"/>
            </w:tcBorders>
            <w:shd w:val="clear" w:color="000000" w:fill="auto"/>
            <w:vAlign w:val="center"/>
          </w:tcPr>
          <w:p w14:paraId="1E1CE5C6" w14:textId="20516150" w:rsidR="00605504" w:rsidRPr="009A009F" w:rsidRDefault="00605504" w:rsidP="00C33083">
            <w:pPr>
              <w:jc w:val="center"/>
              <w:rPr>
                <w:rFonts w:ascii="Trebuchet MS" w:hAnsi="Trebuchet MS" w:cs="Calibri"/>
                <w:b/>
                <w:bCs/>
                <w:color w:val="000000"/>
                <w:sz w:val="20"/>
                <w:szCs w:val="20"/>
                <w:lang w:val="fr-FR"/>
              </w:rPr>
            </w:pPr>
            <w:r w:rsidRPr="009A009F">
              <w:rPr>
                <w:rFonts w:ascii="Trebuchet MS" w:hAnsi="Trebuchet MS" w:cs="Calibri"/>
                <w:color w:val="000000"/>
                <w:sz w:val="20"/>
                <w:szCs w:val="20"/>
                <w:lang w:val="fr-FR"/>
              </w:rPr>
              <w:t>1</w:t>
            </w:r>
          </w:p>
        </w:tc>
        <w:tc>
          <w:tcPr>
            <w:tcW w:w="3435" w:type="dxa"/>
            <w:tcBorders>
              <w:top w:val="single" w:sz="4" w:space="0" w:color="auto"/>
              <w:left w:val="nil"/>
              <w:bottom w:val="single" w:sz="4" w:space="0" w:color="auto"/>
              <w:right w:val="single" w:sz="4" w:space="0" w:color="auto"/>
            </w:tcBorders>
            <w:shd w:val="clear" w:color="000000" w:fill="auto"/>
            <w:vAlign w:val="center"/>
          </w:tcPr>
          <w:p w14:paraId="55A799C5" w14:textId="5B2649F3" w:rsidR="00605504" w:rsidRPr="009A009F" w:rsidRDefault="00605504" w:rsidP="00605504">
            <w:pPr>
              <w:jc w:val="both"/>
              <w:rPr>
                <w:rFonts w:ascii="Trebuchet MS" w:hAnsi="Trebuchet MS" w:cs="Calibri"/>
                <w:b/>
                <w:bCs/>
                <w:color w:val="000000"/>
                <w:sz w:val="20"/>
                <w:szCs w:val="20"/>
                <w:lang w:val="fr-FR"/>
              </w:rPr>
            </w:pPr>
            <w:r w:rsidRPr="00A66AAD">
              <w:rPr>
                <w:rFonts w:ascii="Trebuchet MS" w:hAnsi="Trebuchet MS" w:cs="Calibri"/>
                <w:color w:val="000000"/>
                <w:sz w:val="20"/>
                <w:szCs w:val="20"/>
                <w:lang w:val="fr-WINDIES"/>
              </w:rPr>
              <w:t xml:space="preserve">Prestations d’activités </w:t>
            </w:r>
            <w:r>
              <w:rPr>
                <w:rFonts w:ascii="Trebuchet MS" w:hAnsi="Trebuchet MS" w:cs="Calibri"/>
                <w:color w:val="000000"/>
                <w:sz w:val="20"/>
                <w:szCs w:val="20"/>
                <w:lang w:val="fr-WINDIES"/>
              </w:rPr>
              <w:t>physiques adaptées * (APA)</w:t>
            </w:r>
          </w:p>
        </w:tc>
        <w:tc>
          <w:tcPr>
            <w:tcW w:w="5100" w:type="dxa"/>
            <w:tcBorders>
              <w:top w:val="single" w:sz="4" w:space="0" w:color="auto"/>
              <w:left w:val="nil"/>
              <w:bottom w:val="single" w:sz="4" w:space="0" w:color="auto"/>
              <w:right w:val="single" w:sz="4" w:space="0" w:color="auto"/>
            </w:tcBorders>
            <w:shd w:val="clear" w:color="000000" w:fill="auto"/>
          </w:tcPr>
          <w:p w14:paraId="19C3074A" w14:textId="26C0F34A" w:rsidR="00605504" w:rsidRPr="009A009F" w:rsidRDefault="00605504" w:rsidP="00605504">
            <w:pPr>
              <w:jc w:val="both"/>
              <w:rPr>
                <w:rFonts w:ascii="Trebuchet MS" w:hAnsi="Trebuchet MS" w:cs="Calibri"/>
                <w:b/>
                <w:bCs/>
                <w:color w:val="000000"/>
                <w:sz w:val="20"/>
                <w:szCs w:val="20"/>
                <w:lang w:val="fr-FR"/>
              </w:rPr>
            </w:pPr>
            <w:r w:rsidRPr="00C33083">
              <w:rPr>
                <w:rFonts w:ascii="Trebuchet MS" w:eastAsia="Trebuchet MS" w:hAnsi="Trebuchet MS" w:cs="Trebuchet MS"/>
                <w:color w:val="000000"/>
                <w:sz w:val="20"/>
                <w:szCs w:val="20"/>
                <w:lang w:val="fr-FR"/>
              </w:rPr>
              <w:t xml:space="preserve">Les activités physiques adaptées (APA) regroupent l’ensemble des activités physiques et sportives adaptées aux capacités des personnes (enfants ou adultes) atteintes de maladie </w:t>
            </w:r>
            <w:r w:rsidR="000A1901" w:rsidRPr="00C33083">
              <w:rPr>
                <w:rFonts w:ascii="Trebuchet MS" w:eastAsia="Trebuchet MS" w:hAnsi="Trebuchet MS" w:cs="Trebuchet MS"/>
                <w:color w:val="000000"/>
                <w:sz w:val="20"/>
                <w:szCs w:val="20"/>
                <w:lang w:val="fr-FR"/>
              </w:rPr>
              <w:t xml:space="preserve">(s) </w:t>
            </w:r>
            <w:r w:rsidRPr="00C33083">
              <w:rPr>
                <w:rFonts w:ascii="Trebuchet MS" w:eastAsia="Trebuchet MS" w:hAnsi="Trebuchet MS" w:cs="Trebuchet MS"/>
                <w:color w:val="000000"/>
                <w:sz w:val="20"/>
                <w:szCs w:val="20"/>
                <w:lang w:val="fr-FR"/>
              </w:rPr>
              <w:t>chronique</w:t>
            </w:r>
            <w:r w:rsidR="000A1901" w:rsidRPr="00C33083">
              <w:rPr>
                <w:rFonts w:ascii="Trebuchet MS" w:eastAsia="Trebuchet MS" w:hAnsi="Trebuchet MS" w:cs="Trebuchet MS"/>
                <w:color w:val="000000"/>
                <w:sz w:val="20"/>
                <w:szCs w:val="20"/>
                <w:lang w:val="fr-FR"/>
              </w:rPr>
              <w:t>(s)</w:t>
            </w:r>
            <w:r w:rsidRPr="00C33083">
              <w:rPr>
                <w:rFonts w:ascii="Trebuchet MS" w:eastAsia="Trebuchet MS" w:hAnsi="Trebuchet MS" w:cs="Trebuchet MS"/>
                <w:color w:val="000000"/>
                <w:sz w:val="20"/>
                <w:szCs w:val="20"/>
                <w:lang w:val="fr-FR"/>
              </w:rPr>
              <w:t xml:space="preserve"> ou de handicap</w:t>
            </w:r>
            <w:r w:rsidR="000A1901" w:rsidRPr="00C33083">
              <w:rPr>
                <w:rFonts w:ascii="Trebuchet MS" w:eastAsia="Trebuchet MS" w:hAnsi="Trebuchet MS" w:cs="Trebuchet MS"/>
                <w:color w:val="000000"/>
                <w:sz w:val="20"/>
                <w:szCs w:val="20"/>
                <w:lang w:val="fr-FR"/>
              </w:rPr>
              <w:t>(s)</w:t>
            </w:r>
            <w:r w:rsidRPr="00C33083">
              <w:rPr>
                <w:rFonts w:ascii="Trebuchet MS" w:eastAsia="Trebuchet MS" w:hAnsi="Trebuchet MS" w:cs="Trebuchet MS"/>
                <w:color w:val="000000"/>
                <w:sz w:val="20"/>
                <w:szCs w:val="20"/>
                <w:lang w:val="fr-FR"/>
              </w:rPr>
              <w:t>.</w:t>
            </w:r>
          </w:p>
        </w:tc>
      </w:tr>
      <w:tr w:rsidR="00605504" w:rsidRPr="00880ECD" w14:paraId="7B06C029" w14:textId="5F5E2338" w:rsidTr="00C33083">
        <w:trPr>
          <w:trHeight w:val="288"/>
        </w:trPr>
        <w:tc>
          <w:tcPr>
            <w:tcW w:w="1241" w:type="dxa"/>
            <w:tcBorders>
              <w:top w:val="nil"/>
              <w:left w:val="single" w:sz="4" w:space="0" w:color="auto"/>
              <w:bottom w:val="single" w:sz="4" w:space="0" w:color="auto"/>
              <w:right w:val="single" w:sz="4" w:space="0" w:color="auto"/>
            </w:tcBorders>
            <w:shd w:val="clear" w:color="auto" w:fill="auto"/>
            <w:vAlign w:val="center"/>
            <w:hideMark/>
          </w:tcPr>
          <w:p w14:paraId="35CDA56E" w14:textId="6B9E9638" w:rsidR="00605504" w:rsidRPr="009A009F" w:rsidRDefault="00605504" w:rsidP="00C33083">
            <w:pPr>
              <w:jc w:val="center"/>
              <w:rPr>
                <w:rFonts w:ascii="Trebuchet MS" w:hAnsi="Trebuchet MS" w:cs="Calibri"/>
                <w:color w:val="000000"/>
                <w:sz w:val="20"/>
                <w:szCs w:val="20"/>
                <w:lang w:val="fr-FR"/>
              </w:rPr>
            </w:pPr>
            <w:r w:rsidRPr="009A009F">
              <w:rPr>
                <w:rFonts w:ascii="Trebuchet MS" w:hAnsi="Trebuchet MS" w:cs="Calibri"/>
                <w:color w:val="000000"/>
                <w:sz w:val="20"/>
                <w:szCs w:val="20"/>
                <w:lang w:val="fr-FR"/>
              </w:rPr>
              <w:t>2</w:t>
            </w:r>
          </w:p>
        </w:tc>
        <w:tc>
          <w:tcPr>
            <w:tcW w:w="3435" w:type="dxa"/>
            <w:tcBorders>
              <w:top w:val="nil"/>
              <w:left w:val="nil"/>
              <w:bottom w:val="single" w:sz="4" w:space="0" w:color="auto"/>
              <w:right w:val="single" w:sz="4" w:space="0" w:color="auto"/>
            </w:tcBorders>
            <w:shd w:val="clear" w:color="auto" w:fill="auto"/>
            <w:vAlign w:val="center"/>
            <w:hideMark/>
          </w:tcPr>
          <w:p w14:paraId="2D504228" w14:textId="77777777" w:rsidR="00605504" w:rsidRPr="009A009F" w:rsidRDefault="00605504" w:rsidP="00605504">
            <w:pPr>
              <w:jc w:val="both"/>
              <w:rPr>
                <w:rFonts w:ascii="Trebuchet MS" w:hAnsi="Trebuchet MS" w:cs="Calibri"/>
                <w:color w:val="000000"/>
                <w:sz w:val="20"/>
                <w:szCs w:val="20"/>
                <w:lang w:val="fr-FR"/>
              </w:rPr>
            </w:pPr>
            <w:r w:rsidRPr="009A009F">
              <w:rPr>
                <w:rFonts w:ascii="Trebuchet MS" w:hAnsi="Trebuchet MS" w:cs="Calibri"/>
                <w:color w:val="000000"/>
                <w:sz w:val="20"/>
                <w:szCs w:val="20"/>
                <w:lang w:val="fr-FR"/>
              </w:rPr>
              <w:t xml:space="preserve">Prestations d’activités sportives </w:t>
            </w:r>
          </w:p>
        </w:tc>
        <w:tc>
          <w:tcPr>
            <w:tcW w:w="5100" w:type="dxa"/>
            <w:tcBorders>
              <w:top w:val="nil"/>
              <w:left w:val="nil"/>
              <w:bottom w:val="single" w:sz="4" w:space="0" w:color="auto"/>
              <w:right w:val="single" w:sz="4" w:space="0" w:color="auto"/>
            </w:tcBorders>
          </w:tcPr>
          <w:p w14:paraId="61C70A86" w14:textId="4D8CE244" w:rsidR="00605504" w:rsidRPr="00D05015" w:rsidRDefault="00605504" w:rsidP="00605504">
            <w:pPr>
              <w:pStyle w:val="Default"/>
              <w:jc w:val="both"/>
              <w:rPr>
                <w:rFonts w:ascii="Trebuchet MS" w:eastAsia="Trebuchet MS" w:hAnsi="Trebuchet MS" w:cs="Trebuchet MS"/>
                <w:sz w:val="20"/>
                <w:szCs w:val="20"/>
              </w:rPr>
            </w:pPr>
            <w:r w:rsidRPr="00D05015">
              <w:rPr>
                <w:rFonts w:ascii="Trebuchet MS" w:eastAsia="Trebuchet MS" w:hAnsi="Trebuchet MS" w:cs="Trebuchet MS"/>
                <w:sz w:val="20"/>
                <w:szCs w:val="20"/>
              </w:rPr>
              <w:t>cours de tennis, cours de voile, cours de taï chi chuan, activité sportive, équi</w:t>
            </w:r>
            <w:r>
              <w:rPr>
                <w:rFonts w:ascii="Trebuchet MS" w:eastAsia="Trebuchet MS" w:hAnsi="Trebuchet MS" w:cs="Trebuchet MS"/>
                <w:sz w:val="20"/>
                <w:szCs w:val="20"/>
              </w:rPr>
              <w:t>-</w:t>
            </w:r>
            <w:r w:rsidRPr="00D05015">
              <w:rPr>
                <w:rFonts w:ascii="Trebuchet MS" w:eastAsia="Trebuchet MS" w:hAnsi="Trebuchet MS" w:cs="Trebuchet MS"/>
                <w:sz w:val="20"/>
                <w:szCs w:val="20"/>
              </w:rPr>
              <w:t>thérapie, yoga, danse, gymnastique, badminton, cirque, karaté, natation</w:t>
            </w:r>
            <w:r>
              <w:rPr>
                <w:rFonts w:ascii="Trebuchet MS" w:eastAsia="Trebuchet MS" w:hAnsi="Trebuchet MS" w:cs="Trebuchet MS"/>
                <w:sz w:val="20"/>
                <w:szCs w:val="20"/>
              </w:rPr>
              <w:t>…</w:t>
            </w:r>
          </w:p>
          <w:p w14:paraId="397A049E" w14:textId="77777777" w:rsidR="00605504" w:rsidRPr="009A009F" w:rsidRDefault="00605504" w:rsidP="00605504">
            <w:pPr>
              <w:jc w:val="both"/>
              <w:rPr>
                <w:rFonts w:ascii="Trebuchet MS" w:hAnsi="Trebuchet MS" w:cs="Calibri"/>
                <w:color w:val="000000"/>
                <w:sz w:val="20"/>
                <w:szCs w:val="20"/>
                <w:lang w:val="fr-FR"/>
              </w:rPr>
            </w:pPr>
          </w:p>
        </w:tc>
      </w:tr>
      <w:tr w:rsidR="00605504" w:rsidRPr="00880ECD" w14:paraId="48894E0E" w14:textId="1910031C" w:rsidTr="00C33083">
        <w:trPr>
          <w:trHeight w:val="288"/>
        </w:trPr>
        <w:tc>
          <w:tcPr>
            <w:tcW w:w="1241" w:type="dxa"/>
            <w:tcBorders>
              <w:top w:val="nil"/>
              <w:left w:val="single" w:sz="4" w:space="0" w:color="auto"/>
              <w:bottom w:val="single" w:sz="4" w:space="0" w:color="auto"/>
              <w:right w:val="single" w:sz="4" w:space="0" w:color="auto"/>
            </w:tcBorders>
            <w:shd w:val="clear" w:color="auto" w:fill="auto"/>
            <w:vAlign w:val="center"/>
            <w:hideMark/>
          </w:tcPr>
          <w:p w14:paraId="4D06D79C" w14:textId="3DF5C540" w:rsidR="00605504" w:rsidRPr="009A009F" w:rsidRDefault="00605504" w:rsidP="00C33083">
            <w:pPr>
              <w:jc w:val="center"/>
              <w:rPr>
                <w:rFonts w:ascii="Trebuchet MS" w:hAnsi="Trebuchet MS" w:cs="Calibri"/>
                <w:color w:val="000000"/>
                <w:sz w:val="20"/>
                <w:szCs w:val="20"/>
                <w:lang w:val="fr-FR"/>
              </w:rPr>
            </w:pPr>
            <w:r w:rsidRPr="009A009F">
              <w:rPr>
                <w:rFonts w:ascii="Trebuchet MS" w:hAnsi="Trebuchet MS" w:cs="Calibri"/>
                <w:color w:val="000000"/>
                <w:sz w:val="20"/>
                <w:szCs w:val="20"/>
                <w:lang w:val="fr-FR"/>
              </w:rPr>
              <w:t>3</w:t>
            </w:r>
          </w:p>
        </w:tc>
        <w:tc>
          <w:tcPr>
            <w:tcW w:w="3435" w:type="dxa"/>
            <w:tcBorders>
              <w:top w:val="nil"/>
              <w:left w:val="nil"/>
              <w:bottom w:val="single" w:sz="4" w:space="0" w:color="auto"/>
              <w:right w:val="single" w:sz="4" w:space="0" w:color="auto"/>
            </w:tcBorders>
            <w:shd w:val="clear" w:color="auto" w:fill="auto"/>
            <w:vAlign w:val="center"/>
            <w:hideMark/>
          </w:tcPr>
          <w:p w14:paraId="1A8A591C" w14:textId="77777777" w:rsidR="00605504" w:rsidRPr="009A009F" w:rsidRDefault="00605504" w:rsidP="00605504">
            <w:pPr>
              <w:jc w:val="both"/>
              <w:rPr>
                <w:rFonts w:ascii="Trebuchet MS" w:hAnsi="Trebuchet MS" w:cs="Calibri"/>
                <w:color w:val="000000"/>
                <w:sz w:val="20"/>
                <w:szCs w:val="20"/>
                <w:lang w:val="fr-FR"/>
              </w:rPr>
            </w:pPr>
            <w:r w:rsidRPr="009A009F">
              <w:rPr>
                <w:rFonts w:ascii="Trebuchet MS" w:hAnsi="Trebuchet MS" w:cs="Calibri"/>
                <w:color w:val="000000"/>
                <w:sz w:val="20"/>
                <w:szCs w:val="20"/>
                <w:lang w:val="fr-FR"/>
              </w:rPr>
              <w:t xml:space="preserve">Prestations d’activités culturelles </w:t>
            </w:r>
          </w:p>
        </w:tc>
        <w:tc>
          <w:tcPr>
            <w:tcW w:w="5100" w:type="dxa"/>
            <w:tcBorders>
              <w:top w:val="nil"/>
              <w:left w:val="nil"/>
              <w:bottom w:val="single" w:sz="4" w:space="0" w:color="auto"/>
              <w:right w:val="single" w:sz="4" w:space="0" w:color="auto"/>
            </w:tcBorders>
          </w:tcPr>
          <w:p w14:paraId="4A2A952D" w14:textId="189CF91A" w:rsidR="00605504" w:rsidRPr="00D05015" w:rsidRDefault="00605504" w:rsidP="00605504">
            <w:pPr>
              <w:pStyle w:val="Default"/>
              <w:jc w:val="both"/>
              <w:rPr>
                <w:rFonts w:ascii="Trebuchet MS" w:eastAsia="Trebuchet MS" w:hAnsi="Trebuchet MS" w:cs="Trebuchet MS"/>
                <w:sz w:val="20"/>
                <w:szCs w:val="20"/>
              </w:rPr>
            </w:pPr>
            <w:r w:rsidRPr="009A009F">
              <w:rPr>
                <w:rFonts w:ascii="Trebuchet MS" w:eastAsia="Trebuchet MS" w:hAnsi="Trebuchet MS" w:cs="Trebuchet MS"/>
                <w:sz w:val="20"/>
                <w:szCs w:val="20"/>
              </w:rPr>
              <w:t xml:space="preserve">cours de théâtre, </w:t>
            </w:r>
            <w:r>
              <w:rPr>
                <w:rFonts w:ascii="Trebuchet MS" w:eastAsia="Trebuchet MS" w:hAnsi="Trebuchet MS" w:cs="Trebuchet MS"/>
                <w:sz w:val="20"/>
                <w:szCs w:val="20"/>
              </w:rPr>
              <w:t xml:space="preserve">chorale </w:t>
            </w:r>
            <w:r w:rsidRPr="009A009F">
              <w:rPr>
                <w:rFonts w:ascii="Trebuchet MS" w:eastAsia="Trebuchet MS" w:hAnsi="Trebuchet MS" w:cs="Trebuchet MS"/>
                <w:sz w:val="20"/>
                <w:szCs w:val="20"/>
              </w:rPr>
              <w:t xml:space="preserve">cours de musique,  initiation à la radio, </w:t>
            </w:r>
            <w:r>
              <w:rPr>
                <w:rFonts w:ascii="Trebuchet MS" w:eastAsia="Trebuchet MS" w:hAnsi="Trebuchet MS" w:cs="Trebuchet MS"/>
                <w:sz w:val="20"/>
                <w:szCs w:val="20"/>
              </w:rPr>
              <w:t xml:space="preserve">cours de </w:t>
            </w:r>
            <w:r w:rsidRPr="009A009F">
              <w:rPr>
                <w:rFonts w:ascii="Trebuchet MS" w:eastAsia="Trebuchet MS" w:hAnsi="Trebuchet MS" w:cs="Trebuchet MS"/>
                <w:sz w:val="20"/>
                <w:szCs w:val="20"/>
              </w:rPr>
              <w:t>dan</w:t>
            </w:r>
            <w:r>
              <w:rPr>
                <w:rFonts w:ascii="Trebuchet MS" w:eastAsia="Trebuchet MS" w:hAnsi="Trebuchet MS" w:cs="Trebuchet MS"/>
                <w:sz w:val="20"/>
                <w:szCs w:val="20"/>
              </w:rPr>
              <w:t xml:space="preserve">se, </w:t>
            </w:r>
            <w:r w:rsidR="000A1901">
              <w:rPr>
                <w:rFonts w:ascii="Trebuchet MS" w:eastAsia="Trebuchet MS" w:hAnsi="Trebuchet MS" w:cs="Trebuchet MS"/>
                <w:sz w:val="20"/>
                <w:szCs w:val="20"/>
              </w:rPr>
              <w:t>p</w:t>
            </w:r>
            <w:r w:rsidRPr="00D05015">
              <w:rPr>
                <w:rFonts w:ascii="Trebuchet MS" w:eastAsia="Trebuchet MS" w:hAnsi="Trebuchet MS" w:cs="Trebuchet MS"/>
                <w:sz w:val="20"/>
                <w:szCs w:val="20"/>
              </w:rPr>
              <w:t>articipation à des évènements culturels et sportifs: musée, cinéma, théâtre, concert, carnaval, foire, musée, stade</w:t>
            </w:r>
            <w:r w:rsidR="000A1901">
              <w:rPr>
                <w:rFonts w:ascii="Trebuchet MS" w:eastAsia="Trebuchet MS" w:hAnsi="Trebuchet MS" w:cs="Trebuchet MS"/>
                <w:sz w:val="20"/>
                <w:szCs w:val="20"/>
              </w:rPr>
              <w:t>…</w:t>
            </w:r>
          </w:p>
          <w:p w14:paraId="1653F741" w14:textId="1745BFB4" w:rsidR="00605504" w:rsidRPr="009A009F" w:rsidRDefault="00605504" w:rsidP="00605504">
            <w:pPr>
              <w:jc w:val="both"/>
              <w:rPr>
                <w:rFonts w:ascii="Trebuchet MS" w:hAnsi="Trebuchet MS" w:cs="Calibri"/>
                <w:color w:val="000000"/>
                <w:sz w:val="20"/>
                <w:szCs w:val="20"/>
                <w:lang w:val="fr-FR"/>
              </w:rPr>
            </w:pPr>
          </w:p>
        </w:tc>
      </w:tr>
      <w:tr w:rsidR="00605504" w:rsidRPr="00880ECD" w14:paraId="6BB4355B" w14:textId="2E41474A" w:rsidTr="00C33083">
        <w:trPr>
          <w:trHeight w:val="288"/>
        </w:trPr>
        <w:tc>
          <w:tcPr>
            <w:tcW w:w="1241" w:type="dxa"/>
            <w:tcBorders>
              <w:top w:val="nil"/>
              <w:left w:val="single" w:sz="4" w:space="0" w:color="auto"/>
              <w:bottom w:val="single" w:sz="4" w:space="0" w:color="auto"/>
              <w:right w:val="single" w:sz="4" w:space="0" w:color="auto"/>
            </w:tcBorders>
            <w:shd w:val="clear" w:color="auto" w:fill="auto"/>
            <w:vAlign w:val="center"/>
            <w:hideMark/>
          </w:tcPr>
          <w:p w14:paraId="5684427B" w14:textId="590D0D8C" w:rsidR="00605504" w:rsidRPr="009A009F" w:rsidRDefault="00605504" w:rsidP="00C33083">
            <w:pPr>
              <w:jc w:val="center"/>
              <w:rPr>
                <w:rFonts w:ascii="Trebuchet MS" w:hAnsi="Trebuchet MS" w:cs="Calibri"/>
                <w:color w:val="000000"/>
                <w:sz w:val="20"/>
                <w:szCs w:val="20"/>
                <w:lang w:val="fr-FR"/>
              </w:rPr>
            </w:pPr>
            <w:r w:rsidRPr="009A009F">
              <w:rPr>
                <w:rFonts w:ascii="Trebuchet MS" w:hAnsi="Trebuchet MS" w:cs="Calibri"/>
                <w:color w:val="000000"/>
                <w:sz w:val="20"/>
                <w:szCs w:val="20"/>
                <w:lang w:val="fr-FR"/>
              </w:rPr>
              <w:t>4</w:t>
            </w:r>
          </w:p>
        </w:tc>
        <w:tc>
          <w:tcPr>
            <w:tcW w:w="3435" w:type="dxa"/>
            <w:tcBorders>
              <w:top w:val="nil"/>
              <w:left w:val="nil"/>
              <w:bottom w:val="single" w:sz="4" w:space="0" w:color="auto"/>
              <w:right w:val="single" w:sz="4" w:space="0" w:color="auto"/>
            </w:tcBorders>
            <w:shd w:val="clear" w:color="auto" w:fill="auto"/>
            <w:vAlign w:val="center"/>
            <w:hideMark/>
          </w:tcPr>
          <w:p w14:paraId="2AF748E5" w14:textId="77777777" w:rsidR="00605504" w:rsidRPr="009A009F" w:rsidRDefault="00605504" w:rsidP="00605504">
            <w:pPr>
              <w:jc w:val="both"/>
              <w:rPr>
                <w:rFonts w:ascii="Trebuchet MS" w:hAnsi="Trebuchet MS" w:cs="Calibri"/>
                <w:color w:val="000000"/>
                <w:sz w:val="20"/>
                <w:szCs w:val="20"/>
                <w:lang w:val="fr-FR"/>
              </w:rPr>
            </w:pPr>
            <w:r w:rsidRPr="009A009F">
              <w:rPr>
                <w:rFonts w:ascii="Trebuchet MS" w:hAnsi="Trebuchet MS" w:cs="Calibri"/>
                <w:color w:val="000000"/>
                <w:sz w:val="20"/>
                <w:szCs w:val="20"/>
                <w:lang w:val="fr-FR"/>
              </w:rPr>
              <w:t xml:space="preserve">Prestations d’activités d’art thérapie </w:t>
            </w:r>
          </w:p>
        </w:tc>
        <w:tc>
          <w:tcPr>
            <w:tcW w:w="5100" w:type="dxa"/>
            <w:tcBorders>
              <w:top w:val="nil"/>
              <w:left w:val="nil"/>
              <w:bottom w:val="single" w:sz="4" w:space="0" w:color="auto"/>
              <w:right w:val="single" w:sz="4" w:space="0" w:color="auto"/>
            </w:tcBorders>
          </w:tcPr>
          <w:p w14:paraId="06FECB5A" w14:textId="643B28DB" w:rsidR="000A1901" w:rsidRDefault="00605504" w:rsidP="000A1901">
            <w:pPr>
              <w:jc w:val="both"/>
              <w:rPr>
                <w:rFonts w:ascii="Trebuchet MS" w:eastAsia="Trebuchet MS" w:hAnsi="Trebuchet MS" w:cs="Trebuchet MS"/>
                <w:sz w:val="20"/>
                <w:szCs w:val="20"/>
                <w:lang w:val="fr-FR"/>
              </w:rPr>
            </w:pPr>
            <w:r>
              <w:rPr>
                <w:rFonts w:ascii="Trebuchet MS" w:eastAsia="Trebuchet MS" w:hAnsi="Trebuchet MS" w:cs="Trebuchet MS"/>
                <w:sz w:val="20"/>
                <w:szCs w:val="20"/>
                <w:lang w:val="fr-FR"/>
              </w:rPr>
              <w:t>Tout type d’</w:t>
            </w:r>
            <w:r w:rsidRPr="009A009F">
              <w:rPr>
                <w:rFonts w:ascii="Trebuchet MS" w:eastAsia="Trebuchet MS" w:hAnsi="Trebuchet MS" w:cs="Trebuchet MS"/>
                <w:sz w:val="20"/>
                <w:szCs w:val="20"/>
                <w:lang w:val="fr-FR"/>
              </w:rPr>
              <w:t>atelier</w:t>
            </w:r>
            <w:r>
              <w:rPr>
                <w:rFonts w:ascii="Trebuchet MS" w:eastAsia="Trebuchet MS" w:hAnsi="Trebuchet MS" w:cs="Trebuchet MS"/>
                <w:sz w:val="20"/>
                <w:szCs w:val="20"/>
                <w:lang w:val="fr-FR"/>
              </w:rPr>
              <w:t xml:space="preserve"> manuel : atelier</w:t>
            </w:r>
            <w:r w:rsidRPr="009A009F">
              <w:rPr>
                <w:rFonts w:ascii="Trebuchet MS" w:eastAsia="Trebuchet MS" w:hAnsi="Trebuchet MS" w:cs="Trebuchet MS"/>
                <w:sz w:val="20"/>
                <w:szCs w:val="20"/>
                <w:lang w:val="fr-FR"/>
              </w:rPr>
              <w:t xml:space="preserve"> d’écriture, de peinture, d’art thérapie, sérigraphie, poterie,</w:t>
            </w:r>
            <w:r>
              <w:rPr>
                <w:rFonts w:ascii="Trebuchet MS" w:eastAsia="Trebuchet MS" w:hAnsi="Trebuchet MS" w:cs="Trebuchet MS"/>
                <w:sz w:val="20"/>
                <w:szCs w:val="20"/>
                <w:lang w:val="fr-FR"/>
              </w:rPr>
              <w:t xml:space="preserve"> </w:t>
            </w:r>
            <w:r w:rsidR="000A1901">
              <w:rPr>
                <w:rFonts w:ascii="Trebuchet MS" w:eastAsia="Trebuchet MS" w:hAnsi="Trebuchet MS" w:cs="Trebuchet MS"/>
                <w:sz w:val="20"/>
                <w:szCs w:val="20"/>
                <w:lang w:val="fr-FR"/>
              </w:rPr>
              <w:t>a</w:t>
            </w:r>
            <w:r w:rsidR="000A1901" w:rsidRPr="009A009F">
              <w:rPr>
                <w:rFonts w:ascii="Trebuchet MS" w:eastAsia="Trebuchet MS" w:hAnsi="Trebuchet MS" w:cs="Trebuchet MS"/>
                <w:sz w:val="20"/>
                <w:szCs w:val="20"/>
                <w:lang w:val="fr-FR"/>
              </w:rPr>
              <w:t>telier de lecture</w:t>
            </w:r>
            <w:r w:rsidR="00EA27FF">
              <w:rPr>
                <w:rFonts w:ascii="Trebuchet MS" w:eastAsia="Trebuchet MS" w:hAnsi="Trebuchet MS" w:cs="Trebuchet MS"/>
                <w:sz w:val="20"/>
                <w:szCs w:val="20"/>
                <w:lang w:val="fr-FR"/>
              </w:rPr>
              <w:t xml:space="preserve">, </w:t>
            </w:r>
            <w:r w:rsidR="000A1901">
              <w:rPr>
                <w:rFonts w:ascii="Trebuchet MS" w:eastAsia="Trebuchet MS" w:hAnsi="Trebuchet MS" w:cs="Trebuchet MS"/>
                <w:sz w:val="20"/>
                <w:szCs w:val="20"/>
                <w:lang w:val="fr-FR"/>
              </w:rPr>
              <w:t xml:space="preserve"> jardin pédagogique</w:t>
            </w:r>
          </w:p>
          <w:p w14:paraId="1C9BAC4E" w14:textId="3C0FA5B8" w:rsidR="00605504" w:rsidRDefault="00605504" w:rsidP="00605504">
            <w:pPr>
              <w:jc w:val="both"/>
              <w:rPr>
                <w:rFonts w:ascii="Trebuchet MS" w:eastAsia="Trebuchet MS" w:hAnsi="Trebuchet MS" w:cs="Trebuchet MS"/>
                <w:sz w:val="20"/>
                <w:szCs w:val="20"/>
                <w:lang w:val="fr-FR"/>
              </w:rPr>
            </w:pPr>
            <w:r>
              <w:rPr>
                <w:rFonts w:ascii="Trebuchet MS" w:eastAsia="Trebuchet MS" w:hAnsi="Trebuchet MS" w:cs="Trebuchet MS"/>
                <w:sz w:val="20"/>
                <w:szCs w:val="20"/>
                <w:lang w:val="fr-FR"/>
              </w:rPr>
              <w:t>etc...</w:t>
            </w:r>
            <w:r w:rsidRPr="009A009F">
              <w:rPr>
                <w:rFonts w:ascii="Trebuchet MS" w:eastAsia="Trebuchet MS" w:hAnsi="Trebuchet MS" w:cs="Trebuchet MS"/>
                <w:sz w:val="20"/>
                <w:szCs w:val="20"/>
                <w:lang w:val="fr-FR"/>
              </w:rPr>
              <w:t xml:space="preserve"> </w:t>
            </w:r>
          </w:p>
          <w:p w14:paraId="1958B116" w14:textId="61A0932D" w:rsidR="00605504" w:rsidRPr="009A009F" w:rsidRDefault="00605504" w:rsidP="00F37D66">
            <w:pPr>
              <w:jc w:val="both"/>
              <w:rPr>
                <w:rFonts w:ascii="Trebuchet MS" w:hAnsi="Trebuchet MS" w:cs="Calibri"/>
                <w:color w:val="000000"/>
                <w:sz w:val="20"/>
                <w:szCs w:val="20"/>
                <w:lang w:val="fr-FR"/>
              </w:rPr>
            </w:pPr>
          </w:p>
        </w:tc>
      </w:tr>
      <w:tr w:rsidR="00605504" w:rsidRPr="00880ECD" w14:paraId="0722CA48" w14:textId="7A8E4C3D" w:rsidTr="00C33083">
        <w:trPr>
          <w:trHeight w:val="288"/>
        </w:trPr>
        <w:tc>
          <w:tcPr>
            <w:tcW w:w="12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6FDECA" w14:textId="4C9B42AF" w:rsidR="00605504" w:rsidRPr="009A009F" w:rsidRDefault="00605504" w:rsidP="00C33083">
            <w:pPr>
              <w:jc w:val="center"/>
              <w:rPr>
                <w:rFonts w:ascii="Trebuchet MS" w:hAnsi="Trebuchet MS" w:cs="Calibri"/>
                <w:color w:val="000000"/>
                <w:sz w:val="20"/>
                <w:szCs w:val="20"/>
                <w:lang w:val="fr-FR"/>
              </w:rPr>
            </w:pPr>
            <w:r>
              <w:rPr>
                <w:rFonts w:ascii="Trebuchet MS" w:hAnsi="Trebuchet MS" w:cs="Calibri"/>
                <w:color w:val="000000"/>
                <w:sz w:val="20"/>
                <w:szCs w:val="20"/>
                <w:lang w:val="fr-FR"/>
              </w:rPr>
              <w:t>5</w:t>
            </w:r>
          </w:p>
        </w:tc>
        <w:tc>
          <w:tcPr>
            <w:tcW w:w="3435" w:type="dxa"/>
            <w:tcBorders>
              <w:top w:val="single" w:sz="4" w:space="0" w:color="auto"/>
              <w:left w:val="nil"/>
              <w:bottom w:val="single" w:sz="4" w:space="0" w:color="auto"/>
              <w:right w:val="single" w:sz="4" w:space="0" w:color="auto"/>
            </w:tcBorders>
            <w:shd w:val="clear" w:color="auto" w:fill="auto"/>
            <w:vAlign w:val="center"/>
            <w:hideMark/>
          </w:tcPr>
          <w:p w14:paraId="0DC2D99B" w14:textId="77777777" w:rsidR="00605504" w:rsidRPr="009A009F" w:rsidRDefault="00605504" w:rsidP="00605504">
            <w:pPr>
              <w:jc w:val="both"/>
              <w:rPr>
                <w:rFonts w:ascii="Trebuchet MS" w:hAnsi="Trebuchet MS" w:cs="Calibri"/>
                <w:color w:val="000000"/>
                <w:sz w:val="20"/>
                <w:szCs w:val="20"/>
                <w:lang w:val="fr-FR"/>
              </w:rPr>
            </w:pPr>
            <w:r w:rsidRPr="009A009F">
              <w:rPr>
                <w:rFonts w:ascii="Trebuchet MS" w:hAnsi="Trebuchet MS" w:cs="Calibri"/>
                <w:color w:val="000000"/>
                <w:sz w:val="20"/>
                <w:szCs w:val="20"/>
                <w:lang w:val="fr-FR"/>
              </w:rPr>
              <w:t xml:space="preserve">Prestations d’activités bien être du patient </w:t>
            </w:r>
          </w:p>
        </w:tc>
        <w:tc>
          <w:tcPr>
            <w:tcW w:w="5100" w:type="dxa"/>
            <w:tcBorders>
              <w:top w:val="single" w:sz="4" w:space="0" w:color="auto"/>
              <w:left w:val="nil"/>
              <w:bottom w:val="single" w:sz="4" w:space="0" w:color="auto"/>
              <w:right w:val="single" w:sz="4" w:space="0" w:color="auto"/>
            </w:tcBorders>
          </w:tcPr>
          <w:p w14:paraId="400FC9A7" w14:textId="33DB8734" w:rsidR="00605504" w:rsidRPr="009A009F" w:rsidRDefault="00605504" w:rsidP="00605504">
            <w:pPr>
              <w:jc w:val="both"/>
              <w:rPr>
                <w:rFonts w:ascii="Trebuchet MS" w:hAnsi="Trebuchet MS" w:cs="Calibri"/>
                <w:color w:val="000000"/>
                <w:sz w:val="20"/>
                <w:szCs w:val="20"/>
                <w:lang w:val="fr-FR"/>
              </w:rPr>
            </w:pPr>
            <w:r w:rsidRPr="009A009F">
              <w:rPr>
                <w:rFonts w:ascii="Trebuchet MS" w:eastAsia="Trebuchet MS" w:hAnsi="Trebuchet MS" w:cs="Trebuchet MS"/>
                <w:sz w:val="20"/>
                <w:szCs w:val="20"/>
                <w:lang w:val="fr-FR"/>
              </w:rPr>
              <w:t>prestation de coiffure, esthétique,</w:t>
            </w:r>
            <w:r>
              <w:rPr>
                <w:rFonts w:ascii="Trebuchet MS" w:eastAsia="Trebuchet MS" w:hAnsi="Trebuchet MS" w:cs="Trebuchet MS"/>
                <w:sz w:val="20"/>
                <w:szCs w:val="20"/>
                <w:lang w:val="fr-FR"/>
              </w:rPr>
              <w:t xml:space="preserve"> sophrologie, relaxation,</w:t>
            </w:r>
            <w:r w:rsidRPr="009A009F">
              <w:rPr>
                <w:rFonts w:ascii="Trebuchet MS" w:eastAsia="Trebuchet MS" w:hAnsi="Trebuchet MS" w:cs="Trebuchet MS"/>
                <w:sz w:val="20"/>
                <w:szCs w:val="20"/>
                <w:lang w:val="fr-FR"/>
              </w:rPr>
              <w:t xml:space="preserve"> cuisine</w:t>
            </w:r>
            <w:r w:rsidR="000A1901">
              <w:rPr>
                <w:rFonts w:ascii="Trebuchet MS" w:eastAsia="Trebuchet MS" w:hAnsi="Trebuchet MS" w:cs="Trebuchet MS"/>
                <w:sz w:val="20"/>
                <w:szCs w:val="20"/>
                <w:lang w:val="fr-FR"/>
              </w:rPr>
              <w:t>…</w:t>
            </w:r>
          </w:p>
        </w:tc>
      </w:tr>
    </w:tbl>
    <w:p w14:paraId="54EBA0DF" w14:textId="77777777" w:rsidR="00C40939" w:rsidRPr="009A009F" w:rsidRDefault="00C40939" w:rsidP="00D04932">
      <w:pPr>
        <w:pStyle w:val="Default"/>
        <w:jc w:val="both"/>
        <w:rPr>
          <w:rFonts w:ascii="Trebuchet MS" w:eastAsia="Trebuchet MS" w:hAnsi="Trebuchet MS" w:cs="Trebuchet MS"/>
          <w:b/>
          <w:strike/>
          <w:sz w:val="20"/>
        </w:rPr>
      </w:pPr>
    </w:p>
    <w:p w14:paraId="35A50AC9" w14:textId="77777777" w:rsidR="00E31C70" w:rsidRPr="00CB3C2C" w:rsidRDefault="00E31C70" w:rsidP="00D04932">
      <w:pPr>
        <w:pStyle w:val="Default"/>
        <w:jc w:val="both"/>
        <w:rPr>
          <w:rFonts w:ascii="Trebuchet MS" w:eastAsia="Trebuchet MS" w:hAnsi="Trebuchet MS" w:cs="Trebuchet MS"/>
          <w:sz w:val="20"/>
        </w:rPr>
      </w:pPr>
    </w:p>
    <w:p w14:paraId="38A65CF3" w14:textId="79E7893C" w:rsidR="00E31C70" w:rsidRDefault="00E31C70" w:rsidP="00D04932">
      <w:pPr>
        <w:pStyle w:val="Default"/>
        <w:jc w:val="both"/>
        <w:rPr>
          <w:rFonts w:ascii="Trebuchet MS" w:eastAsia="Trebuchet MS" w:hAnsi="Trebuchet MS" w:cs="Trebuchet MS"/>
          <w:sz w:val="20"/>
        </w:rPr>
      </w:pPr>
      <w:r w:rsidRPr="009A009F">
        <w:rPr>
          <w:rFonts w:ascii="Trebuchet MS" w:eastAsia="Trebuchet MS" w:hAnsi="Trebuchet MS" w:cs="Trebuchet MS"/>
          <w:sz w:val="20"/>
        </w:rPr>
        <w:t xml:space="preserve">Le marché spécifique a pour objet de définir précisément les caractéristiques </w:t>
      </w:r>
      <w:r w:rsidR="00D04932">
        <w:rPr>
          <w:rFonts w:ascii="Trebuchet MS" w:eastAsia="Trebuchet MS" w:hAnsi="Trebuchet MS" w:cs="Trebuchet MS"/>
          <w:sz w:val="20"/>
        </w:rPr>
        <w:t>des prestations attendues</w:t>
      </w:r>
      <w:r w:rsidR="00C72D2E">
        <w:rPr>
          <w:rFonts w:ascii="Trebuchet MS" w:eastAsia="Trebuchet MS" w:hAnsi="Trebuchet MS" w:cs="Trebuchet MS"/>
          <w:sz w:val="20"/>
        </w:rPr>
        <w:t>, l</w:t>
      </w:r>
      <w:r w:rsidR="00D04932">
        <w:rPr>
          <w:rFonts w:ascii="Trebuchet MS" w:eastAsia="Trebuchet MS" w:hAnsi="Trebuchet MS" w:cs="Trebuchet MS"/>
          <w:sz w:val="20"/>
        </w:rPr>
        <w:t xml:space="preserve">es </w:t>
      </w:r>
      <w:r w:rsidR="00C72D2E">
        <w:rPr>
          <w:rFonts w:ascii="Trebuchet MS" w:eastAsia="Trebuchet MS" w:hAnsi="Trebuchet MS" w:cs="Trebuchet MS"/>
          <w:sz w:val="20"/>
        </w:rPr>
        <w:t xml:space="preserve">publics visés, </w:t>
      </w:r>
      <w:r w:rsidR="0016510C">
        <w:rPr>
          <w:rFonts w:ascii="Trebuchet MS" w:eastAsia="Trebuchet MS" w:hAnsi="Trebuchet MS" w:cs="Trebuchet MS"/>
          <w:sz w:val="20"/>
        </w:rPr>
        <w:t xml:space="preserve">les fréquences et durées des ateliers et </w:t>
      </w:r>
      <w:r w:rsidR="00C72D2E">
        <w:rPr>
          <w:rFonts w:ascii="Trebuchet MS" w:eastAsia="Trebuchet MS" w:hAnsi="Trebuchet MS" w:cs="Trebuchet MS"/>
          <w:sz w:val="20"/>
        </w:rPr>
        <w:t>l</w:t>
      </w:r>
      <w:r w:rsidR="00D04932">
        <w:rPr>
          <w:rFonts w:ascii="Trebuchet MS" w:eastAsia="Trebuchet MS" w:hAnsi="Trebuchet MS" w:cs="Trebuchet MS"/>
          <w:sz w:val="20"/>
        </w:rPr>
        <w:t xml:space="preserve">es </w:t>
      </w:r>
      <w:r w:rsidR="007B74EB">
        <w:rPr>
          <w:rFonts w:ascii="Trebuchet MS" w:eastAsia="Trebuchet MS" w:hAnsi="Trebuchet MS" w:cs="Trebuchet MS"/>
          <w:sz w:val="20"/>
        </w:rPr>
        <w:t>livra</w:t>
      </w:r>
      <w:r w:rsidR="00D04932">
        <w:rPr>
          <w:rFonts w:ascii="Trebuchet MS" w:eastAsia="Trebuchet MS" w:hAnsi="Trebuchet MS" w:cs="Trebuchet MS"/>
          <w:sz w:val="20"/>
        </w:rPr>
        <w:t>bles</w:t>
      </w:r>
      <w:r w:rsidR="000A1901">
        <w:rPr>
          <w:rFonts w:ascii="Trebuchet MS" w:eastAsia="Trebuchet MS" w:hAnsi="Trebuchet MS" w:cs="Trebuchet MS"/>
          <w:sz w:val="20"/>
        </w:rPr>
        <w:t xml:space="preserve"> ou prestations</w:t>
      </w:r>
      <w:r w:rsidR="00D04932">
        <w:rPr>
          <w:rFonts w:ascii="Trebuchet MS" w:eastAsia="Trebuchet MS" w:hAnsi="Trebuchet MS" w:cs="Trebuchet MS"/>
          <w:sz w:val="20"/>
        </w:rPr>
        <w:t xml:space="preserve"> </w:t>
      </w:r>
      <w:r w:rsidR="00880ECD">
        <w:rPr>
          <w:rFonts w:ascii="Trebuchet MS" w:eastAsia="Trebuchet MS" w:hAnsi="Trebuchet MS" w:cs="Trebuchet MS"/>
          <w:sz w:val="20"/>
        </w:rPr>
        <w:t>atte</w:t>
      </w:r>
      <w:r w:rsidR="00D04932">
        <w:rPr>
          <w:rFonts w:ascii="Trebuchet MS" w:eastAsia="Trebuchet MS" w:hAnsi="Trebuchet MS" w:cs="Trebuchet MS"/>
          <w:sz w:val="20"/>
        </w:rPr>
        <w:t>ndus</w:t>
      </w:r>
      <w:r w:rsidR="00880ECD">
        <w:rPr>
          <w:rFonts w:ascii="Trebuchet MS" w:eastAsia="Trebuchet MS" w:hAnsi="Trebuchet MS" w:cs="Trebuchet MS"/>
          <w:sz w:val="20"/>
        </w:rPr>
        <w:t xml:space="preserve"> </w:t>
      </w:r>
      <w:r w:rsidR="000A1901">
        <w:rPr>
          <w:rFonts w:ascii="Trebuchet MS" w:eastAsia="Trebuchet MS" w:hAnsi="Trebuchet MS" w:cs="Trebuchet MS"/>
          <w:sz w:val="20"/>
        </w:rPr>
        <w:t>au titre du marché spécifique</w:t>
      </w:r>
      <w:r w:rsidR="00C72D2E">
        <w:rPr>
          <w:rFonts w:ascii="Trebuchet MS" w:eastAsia="Trebuchet MS" w:hAnsi="Trebuchet MS" w:cs="Trebuchet MS"/>
          <w:sz w:val="20"/>
        </w:rPr>
        <w:t>.</w:t>
      </w:r>
    </w:p>
    <w:p w14:paraId="1E995B46" w14:textId="77777777" w:rsidR="00A2358B" w:rsidRDefault="00A2358B" w:rsidP="00D04932">
      <w:pPr>
        <w:pStyle w:val="Default"/>
        <w:jc w:val="both"/>
        <w:rPr>
          <w:rFonts w:ascii="Trebuchet MS" w:eastAsia="Trebuchet MS" w:hAnsi="Trebuchet MS" w:cs="Trebuchet MS"/>
          <w:sz w:val="20"/>
        </w:rPr>
      </w:pPr>
    </w:p>
    <w:p w14:paraId="7C4F60B8" w14:textId="5D5F057C" w:rsidR="00A2358B" w:rsidRDefault="00F03B52" w:rsidP="00D04932">
      <w:pPr>
        <w:pStyle w:val="Default"/>
        <w:jc w:val="both"/>
      </w:pPr>
      <w:r>
        <w:rPr>
          <w:rFonts w:ascii="Trebuchet MS" w:eastAsia="Trebuchet MS" w:hAnsi="Trebuchet MS" w:cs="Trebuchet MS"/>
          <w:sz w:val="20"/>
        </w:rPr>
        <w:t>Lors</w:t>
      </w:r>
      <w:r w:rsidRPr="00F03B52">
        <w:rPr>
          <w:rFonts w:ascii="Trebuchet MS" w:eastAsia="Trebuchet MS" w:hAnsi="Trebuchet MS" w:cs="Trebuchet MS"/>
          <w:sz w:val="20"/>
        </w:rPr>
        <w:t xml:space="preserve"> du lancement </w:t>
      </w:r>
      <w:r>
        <w:rPr>
          <w:rFonts w:ascii="Trebuchet MS" w:eastAsia="Trebuchet MS" w:hAnsi="Trebuchet MS" w:cs="Trebuchet MS"/>
          <w:sz w:val="20"/>
        </w:rPr>
        <w:t>d’un marché</w:t>
      </w:r>
      <w:r w:rsidRPr="00F03B52">
        <w:rPr>
          <w:rFonts w:ascii="Trebuchet MS" w:eastAsia="Trebuchet MS" w:hAnsi="Trebuchet MS" w:cs="Trebuchet MS"/>
          <w:sz w:val="20"/>
        </w:rPr>
        <w:t xml:space="preserve"> spécifique </w:t>
      </w:r>
      <w:r>
        <w:rPr>
          <w:rFonts w:ascii="Trebuchet MS" w:eastAsia="Trebuchet MS" w:hAnsi="Trebuchet MS" w:cs="Trebuchet MS"/>
          <w:sz w:val="20"/>
        </w:rPr>
        <w:t>(</w:t>
      </w:r>
      <w:r w:rsidRPr="00F03B52">
        <w:rPr>
          <w:rFonts w:ascii="Trebuchet MS" w:eastAsia="Trebuchet MS" w:hAnsi="Trebuchet MS" w:cs="Trebuchet MS"/>
          <w:sz w:val="20"/>
        </w:rPr>
        <w:t>MS</w:t>
      </w:r>
      <w:r>
        <w:rPr>
          <w:rFonts w:ascii="Trebuchet MS" w:eastAsia="Trebuchet MS" w:hAnsi="Trebuchet MS" w:cs="Trebuchet MS"/>
          <w:sz w:val="20"/>
        </w:rPr>
        <w:t>)</w:t>
      </w:r>
      <w:r w:rsidRPr="00F03B52">
        <w:rPr>
          <w:rFonts w:ascii="Trebuchet MS" w:eastAsia="Trebuchet MS" w:hAnsi="Trebuchet MS" w:cs="Trebuchet MS"/>
          <w:sz w:val="20"/>
        </w:rPr>
        <w:t xml:space="preserve"> pour une catégorie</w:t>
      </w:r>
      <w:r>
        <w:rPr>
          <w:rFonts w:ascii="Trebuchet MS" w:eastAsia="Trebuchet MS" w:hAnsi="Trebuchet MS" w:cs="Trebuchet MS"/>
          <w:sz w:val="20"/>
        </w:rPr>
        <w:t xml:space="preserve"> donnée</w:t>
      </w:r>
      <w:r w:rsidRPr="00F03B52">
        <w:rPr>
          <w:rFonts w:ascii="Trebuchet MS" w:eastAsia="Trebuchet MS" w:hAnsi="Trebuchet MS" w:cs="Trebuchet MS"/>
          <w:sz w:val="20"/>
        </w:rPr>
        <w:t>, cette dernière pourra</w:t>
      </w:r>
      <w:r>
        <w:rPr>
          <w:rFonts w:ascii="Trebuchet MS" w:eastAsia="Trebuchet MS" w:hAnsi="Trebuchet MS" w:cs="Trebuchet MS"/>
          <w:sz w:val="20"/>
        </w:rPr>
        <w:t xml:space="preserve"> être divisée en sous-catégorie selon la nature du besoin.</w:t>
      </w:r>
      <w:r w:rsidDel="00F03B52">
        <w:rPr>
          <w:rFonts w:ascii="Trebuchet MS" w:eastAsia="Trebuchet MS" w:hAnsi="Trebuchet MS" w:cs="Trebuchet MS"/>
          <w:sz w:val="20"/>
        </w:rPr>
        <w:t xml:space="preserve"> </w:t>
      </w:r>
    </w:p>
    <w:p w14:paraId="53B3A210" w14:textId="77777777" w:rsidR="00880ECD" w:rsidRDefault="00880ECD" w:rsidP="00D04932">
      <w:pPr>
        <w:pStyle w:val="Default"/>
        <w:jc w:val="both"/>
      </w:pPr>
    </w:p>
    <w:p w14:paraId="3CACC8FB" w14:textId="77777777" w:rsidR="00D04932" w:rsidRDefault="00D04932" w:rsidP="00D04932">
      <w:pPr>
        <w:rPr>
          <w:rFonts w:eastAsia="Trebuchet MS"/>
          <w:lang w:val="fr-FR"/>
        </w:rPr>
      </w:pPr>
    </w:p>
    <w:p w14:paraId="1EF2F37C" w14:textId="306C552A" w:rsidR="004F3DD6" w:rsidRPr="00CB3C2C" w:rsidRDefault="004F3DD6" w:rsidP="00D04932">
      <w:pPr>
        <w:pStyle w:val="Titre2"/>
        <w:ind w:left="300" w:right="20"/>
        <w:jc w:val="both"/>
        <w:rPr>
          <w:rFonts w:ascii="Trebuchet MS" w:eastAsia="Trebuchet MS" w:hAnsi="Trebuchet MS" w:cs="Trebuchet MS"/>
          <w:i w:val="0"/>
          <w:color w:val="000000"/>
          <w:sz w:val="24"/>
          <w:lang w:val="fr-FR"/>
        </w:rPr>
      </w:pPr>
      <w:bookmarkStart w:id="11" w:name="_Toc161066157"/>
      <w:r w:rsidRPr="00CB3C2C">
        <w:rPr>
          <w:rFonts w:ascii="Trebuchet MS" w:eastAsia="Trebuchet MS" w:hAnsi="Trebuchet MS" w:cs="Trebuchet MS"/>
          <w:i w:val="0"/>
          <w:color w:val="000000"/>
          <w:sz w:val="24"/>
          <w:lang w:val="fr-FR"/>
        </w:rPr>
        <w:t>3.3</w:t>
      </w:r>
      <w:r w:rsidR="0071231E">
        <w:rPr>
          <w:rFonts w:ascii="Trebuchet MS" w:eastAsia="Trebuchet MS" w:hAnsi="Trebuchet MS" w:cs="Trebuchet MS"/>
          <w:i w:val="0"/>
          <w:color w:val="000000"/>
          <w:sz w:val="24"/>
          <w:lang w:val="fr-FR"/>
        </w:rPr>
        <w:t xml:space="preserve"> </w:t>
      </w:r>
      <w:r w:rsidR="00D17D82">
        <w:rPr>
          <w:rFonts w:ascii="Trebuchet MS" w:eastAsia="Trebuchet MS" w:hAnsi="Trebuchet MS" w:cs="Trebuchet MS"/>
          <w:i w:val="0"/>
          <w:color w:val="000000"/>
          <w:sz w:val="24"/>
          <w:lang w:val="fr-FR"/>
        </w:rPr>
        <w:t>-</w:t>
      </w:r>
      <w:r w:rsidRPr="00CB3C2C">
        <w:rPr>
          <w:rFonts w:ascii="Trebuchet MS" w:eastAsia="Trebuchet MS" w:hAnsi="Trebuchet MS" w:cs="Trebuchet MS"/>
          <w:i w:val="0"/>
          <w:color w:val="000000"/>
          <w:sz w:val="24"/>
          <w:lang w:val="fr-FR"/>
        </w:rPr>
        <w:t xml:space="preserve"> Forme des marches spécifiques</w:t>
      </w:r>
      <w:bookmarkEnd w:id="11"/>
      <w:r w:rsidRPr="00CB3C2C">
        <w:rPr>
          <w:rFonts w:ascii="Trebuchet MS" w:eastAsia="Trebuchet MS" w:hAnsi="Trebuchet MS" w:cs="Trebuchet MS"/>
          <w:i w:val="0"/>
          <w:color w:val="000000"/>
          <w:sz w:val="24"/>
          <w:lang w:val="fr-FR"/>
        </w:rPr>
        <w:t xml:space="preserve"> </w:t>
      </w:r>
    </w:p>
    <w:p w14:paraId="6973AD7E" w14:textId="77777777" w:rsidR="004F3DD6" w:rsidRPr="00CB3C2C" w:rsidRDefault="004F3DD6" w:rsidP="00D04932">
      <w:pPr>
        <w:pStyle w:val="Default"/>
        <w:jc w:val="both"/>
        <w:rPr>
          <w:rFonts w:ascii="Trebuchet MS" w:eastAsia="Trebuchet MS" w:hAnsi="Trebuchet MS" w:cs="Trebuchet MS"/>
          <w:b/>
          <w:bCs/>
          <w:iCs/>
          <w:szCs w:val="28"/>
        </w:rPr>
      </w:pPr>
    </w:p>
    <w:p w14:paraId="15D3A5A0" w14:textId="27E5CE6F" w:rsidR="004F3DD6" w:rsidRDefault="004F3DD6" w:rsidP="00D04932">
      <w:pPr>
        <w:pStyle w:val="Default"/>
        <w:jc w:val="both"/>
        <w:rPr>
          <w:rFonts w:ascii="Trebuchet MS" w:eastAsia="Trebuchet MS" w:hAnsi="Trebuchet MS" w:cs="Trebuchet MS"/>
          <w:sz w:val="20"/>
        </w:rPr>
      </w:pPr>
      <w:r w:rsidRPr="00CB3C2C">
        <w:rPr>
          <w:rFonts w:ascii="Trebuchet MS" w:eastAsia="Trebuchet MS" w:hAnsi="Trebuchet MS" w:cs="Trebuchet MS"/>
          <w:sz w:val="20"/>
        </w:rPr>
        <w:t xml:space="preserve">Les « marché spécifiques » sont entendus comme des « marché spécifiques passés sur le fondement du SAD » conformément aux articles R.2162-37 à 51 du Code de la commande publique. </w:t>
      </w:r>
    </w:p>
    <w:p w14:paraId="683F0A52" w14:textId="77777777" w:rsidR="004F3DD6" w:rsidRPr="00CB3C2C" w:rsidRDefault="004F3DD6" w:rsidP="00D04932">
      <w:pPr>
        <w:pStyle w:val="Default"/>
        <w:jc w:val="both"/>
        <w:rPr>
          <w:rFonts w:ascii="Trebuchet MS" w:eastAsia="Trebuchet MS" w:hAnsi="Trebuchet MS" w:cs="Trebuchet MS"/>
          <w:sz w:val="20"/>
        </w:rPr>
      </w:pPr>
    </w:p>
    <w:p w14:paraId="73859F59" w14:textId="70A793E9" w:rsidR="004F3DD6" w:rsidRDefault="004F3DD6" w:rsidP="00D04932">
      <w:pPr>
        <w:pStyle w:val="Default"/>
        <w:jc w:val="both"/>
        <w:rPr>
          <w:rFonts w:ascii="Trebuchet MS" w:eastAsia="Trebuchet MS" w:hAnsi="Trebuchet MS" w:cs="Trebuchet MS"/>
          <w:sz w:val="20"/>
        </w:rPr>
      </w:pPr>
      <w:r w:rsidRPr="00CB3C2C">
        <w:rPr>
          <w:rFonts w:ascii="Trebuchet MS" w:eastAsia="Trebuchet MS" w:hAnsi="Trebuchet MS" w:cs="Trebuchet MS"/>
          <w:sz w:val="20"/>
        </w:rPr>
        <w:t>Conformément aux dispositions des articles R.2162-37 et suivants du Code de la commande publique, les parties ne pourront apporter des modifications substantielles aux termes fixées dans le SAD lors de la passation des marchés fondé</w:t>
      </w:r>
      <w:r>
        <w:rPr>
          <w:rFonts w:ascii="Trebuchet MS" w:eastAsia="Trebuchet MS" w:hAnsi="Trebuchet MS" w:cs="Trebuchet MS"/>
          <w:sz w:val="20"/>
        </w:rPr>
        <w:t xml:space="preserve">s sur cet accord. Les </w:t>
      </w:r>
      <w:r w:rsidR="00E503ED">
        <w:rPr>
          <w:rFonts w:ascii="Trebuchet MS" w:eastAsia="Trebuchet MS" w:hAnsi="Trebuchet MS" w:cs="Trebuchet MS"/>
          <w:sz w:val="20"/>
        </w:rPr>
        <w:t>établissements partis</w:t>
      </w:r>
      <w:r>
        <w:rPr>
          <w:rFonts w:ascii="Trebuchet MS" w:eastAsia="Trebuchet MS" w:hAnsi="Trebuchet MS" w:cs="Trebuchet MS"/>
          <w:sz w:val="20"/>
        </w:rPr>
        <w:t xml:space="preserve"> </w:t>
      </w:r>
      <w:r w:rsidRPr="00CB3C2C">
        <w:rPr>
          <w:rFonts w:ascii="Trebuchet MS" w:eastAsia="Trebuchet MS" w:hAnsi="Trebuchet MS" w:cs="Trebuchet MS"/>
          <w:sz w:val="20"/>
        </w:rPr>
        <w:t>préciseront cependant les clauses dérogatoires au CCP du SAD et la durée d</w:t>
      </w:r>
      <w:r w:rsidR="006150D7">
        <w:rPr>
          <w:rFonts w:ascii="Trebuchet MS" w:eastAsia="Trebuchet MS" w:hAnsi="Trebuchet MS" w:cs="Trebuchet MS"/>
          <w:sz w:val="20"/>
        </w:rPr>
        <w:t xml:space="preserve">u marché spécifique. </w:t>
      </w:r>
    </w:p>
    <w:p w14:paraId="047D9334" w14:textId="77777777" w:rsidR="00814912" w:rsidRDefault="00814912" w:rsidP="00D04932">
      <w:pPr>
        <w:pStyle w:val="Default"/>
        <w:jc w:val="both"/>
        <w:rPr>
          <w:rFonts w:ascii="Trebuchet MS" w:eastAsia="Trebuchet MS" w:hAnsi="Trebuchet MS" w:cs="Trebuchet MS"/>
          <w:sz w:val="20"/>
        </w:rPr>
      </w:pPr>
    </w:p>
    <w:p w14:paraId="6084E990" w14:textId="7200E099" w:rsidR="00814912" w:rsidRDefault="00814912" w:rsidP="00D04932">
      <w:pPr>
        <w:pStyle w:val="Default"/>
        <w:jc w:val="both"/>
        <w:rPr>
          <w:rFonts w:ascii="Trebuchet MS" w:eastAsia="Trebuchet MS" w:hAnsi="Trebuchet MS" w:cs="Trebuchet MS"/>
          <w:sz w:val="20"/>
        </w:rPr>
      </w:pPr>
      <w:r>
        <w:rPr>
          <w:rFonts w:ascii="Trebuchet MS" w:eastAsia="Trebuchet MS" w:hAnsi="Trebuchet MS" w:cs="Trebuchet MS"/>
          <w:sz w:val="20"/>
        </w:rPr>
        <w:t xml:space="preserve">Les marchés spécifiques pourront faire l’objet de modifications, en application des articles R2194-2 à </w:t>
      </w:r>
      <w:r w:rsidR="00BF5BC2">
        <w:rPr>
          <w:rFonts w:ascii="Trebuchet MS" w:eastAsia="Trebuchet MS" w:hAnsi="Trebuchet MS" w:cs="Trebuchet MS"/>
          <w:sz w:val="20"/>
        </w:rPr>
        <w:t>4</w:t>
      </w:r>
      <w:r>
        <w:rPr>
          <w:rFonts w:ascii="Trebuchet MS" w:eastAsia="Trebuchet MS" w:hAnsi="Trebuchet MS" w:cs="Trebuchet MS"/>
          <w:sz w:val="20"/>
        </w:rPr>
        <w:t xml:space="preserve"> du code de la commande publique, dans la limite de 50 % du montant initial du marché afin d’acquérir des services supplémentaires devenus nécessaires et liés à l’objet du marché. </w:t>
      </w:r>
    </w:p>
    <w:p w14:paraId="7403DE23" w14:textId="190C45C3" w:rsidR="00814912" w:rsidRPr="00CB3C2C" w:rsidRDefault="00814912" w:rsidP="00D04932">
      <w:pPr>
        <w:pStyle w:val="Default"/>
        <w:jc w:val="both"/>
        <w:rPr>
          <w:rFonts w:ascii="Trebuchet MS" w:eastAsia="Trebuchet MS" w:hAnsi="Trebuchet MS" w:cs="Trebuchet MS"/>
          <w:sz w:val="20"/>
        </w:rPr>
      </w:pPr>
      <w:r>
        <w:rPr>
          <w:rFonts w:ascii="Trebuchet MS" w:eastAsia="Trebuchet MS" w:hAnsi="Trebuchet MS" w:cs="Trebuchet MS"/>
          <w:sz w:val="20"/>
        </w:rPr>
        <w:t xml:space="preserve">Il est également possibilité d’intégrer une clause de réexamen dans chaque marché spécifique, dès lors que les conditions de l’article R2194-1 du code de la commande publique sont respectées. </w:t>
      </w:r>
    </w:p>
    <w:p w14:paraId="7EE1291B" w14:textId="77777777" w:rsidR="004F3DD6" w:rsidRDefault="004F3DD6" w:rsidP="00D04932">
      <w:pPr>
        <w:pStyle w:val="Default"/>
        <w:jc w:val="both"/>
        <w:rPr>
          <w:sz w:val="23"/>
          <w:szCs w:val="23"/>
        </w:rPr>
      </w:pPr>
    </w:p>
    <w:p w14:paraId="712C45C2" w14:textId="26B552E2" w:rsidR="00E202F8" w:rsidRDefault="004139FE" w:rsidP="00D04932">
      <w:pPr>
        <w:pStyle w:val="Titre2"/>
        <w:ind w:left="300" w:right="20"/>
        <w:jc w:val="both"/>
        <w:rPr>
          <w:rFonts w:ascii="Trebuchet MS" w:eastAsia="Trebuchet MS" w:hAnsi="Trebuchet MS" w:cs="Trebuchet MS"/>
          <w:i w:val="0"/>
          <w:color w:val="000000"/>
          <w:sz w:val="24"/>
          <w:lang w:val="fr-FR"/>
        </w:rPr>
      </w:pPr>
      <w:bookmarkStart w:id="12" w:name="_Toc161066158"/>
      <w:r>
        <w:rPr>
          <w:rFonts w:ascii="Trebuchet MS" w:eastAsia="Trebuchet MS" w:hAnsi="Trebuchet MS" w:cs="Trebuchet MS"/>
          <w:i w:val="0"/>
          <w:color w:val="000000"/>
          <w:sz w:val="24"/>
          <w:lang w:val="fr-FR"/>
        </w:rPr>
        <w:t>3.4</w:t>
      </w:r>
      <w:r w:rsidR="00E202F8" w:rsidRPr="00CB3C2C">
        <w:rPr>
          <w:rFonts w:ascii="Trebuchet MS" w:eastAsia="Trebuchet MS" w:hAnsi="Trebuchet MS" w:cs="Trebuchet MS"/>
          <w:i w:val="0"/>
          <w:color w:val="000000"/>
          <w:sz w:val="24"/>
          <w:lang w:val="fr-FR"/>
        </w:rPr>
        <w:t xml:space="preserve"> - Durée des marchés spécifiques </w:t>
      </w:r>
      <w:r w:rsidR="00BF5BC2">
        <w:rPr>
          <w:rFonts w:ascii="Trebuchet MS" w:eastAsia="Trebuchet MS" w:hAnsi="Trebuchet MS" w:cs="Trebuchet MS"/>
          <w:i w:val="0"/>
          <w:color w:val="000000"/>
          <w:sz w:val="24"/>
          <w:lang w:val="fr-FR"/>
        </w:rPr>
        <w:t>(MS)</w:t>
      </w:r>
      <w:bookmarkEnd w:id="12"/>
    </w:p>
    <w:p w14:paraId="4A2EBAE2" w14:textId="77777777" w:rsidR="008C11CA" w:rsidRPr="008C11CA" w:rsidRDefault="008C11CA" w:rsidP="00D04932">
      <w:pPr>
        <w:jc w:val="both"/>
        <w:rPr>
          <w:rFonts w:eastAsia="Trebuchet MS"/>
          <w:lang w:val="fr-FR"/>
        </w:rPr>
      </w:pPr>
    </w:p>
    <w:p w14:paraId="245522FF" w14:textId="01EB6EBE" w:rsidR="00E202F8" w:rsidRPr="004139FE" w:rsidRDefault="00E202F8"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 xml:space="preserve">La durée des </w:t>
      </w:r>
      <w:r w:rsidR="00F03B52">
        <w:rPr>
          <w:rFonts w:ascii="Trebuchet MS" w:eastAsia="Trebuchet MS" w:hAnsi="Trebuchet MS" w:cs="Trebuchet MS"/>
          <w:color w:val="000000"/>
          <w:sz w:val="20"/>
          <w:lang w:val="fr-FR"/>
        </w:rPr>
        <w:t xml:space="preserve">MS </w:t>
      </w:r>
      <w:r w:rsidR="00C5341B">
        <w:rPr>
          <w:rFonts w:ascii="Trebuchet MS" w:eastAsia="Trebuchet MS" w:hAnsi="Trebuchet MS" w:cs="Trebuchet MS"/>
          <w:color w:val="000000"/>
          <w:sz w:val="20"/>
          <w:lang w:val="fr-FR"/>
        </w:rPr>
        <w:t>sera</w:t>
      </w:r>
      <w:r w:rsidR="00C5341B" w:rsidRPr="00CB3C2C">
        <w:rPr>
          <w:rFonts w:ascii="Trebuchet MS" w:eastAsia="Trebuchet MS" w:hAnsi="Trebuchet MS" w:cs="Trebuchet MS"/>
          <w:color w:val="000000"/>
          <w:sz w:val="20"/>
          <w:lang w:val="fr-FR"/>
        </w:rPr>
        <w:t xml:space="preserve"> </w:t>
      </w:r>
      <w:r w:rsidRPr="00CB3C2C">
        <w:rPr>
          <w:rFonts w:ascii="Trebuchet MS" w:eastAsia="Trebuchet MS" w:hAnsi="Trebuchet MS" w:cs="Trebuchet MS"/>
          <w:color w:val="000000"/>
          <w:sz w:val="20"/>
          <w:lang w:val="fr-FR"/>
        </w:rPr>
        <w:t>précisé</w:t>
      </w:r>
      <w:r w:rsidR="00C5341B">
        <w:rPr>
          <w:rFonts w:ascii="Trebuchet MS" w:eastAsia="Trebuchet MS" w:hAnsi="Trebuchet MS" w:cs="Trebuchet MS"/>
          <w:color w:val="000000"/>
          <w:sz w:val="20"/>
          <w:lang w:val="fr-FR"/>
        </w:rPr>
        <w:t>e</w:t>
      </w:r>
      <w:r w:rsidRPr="00CB3C2C">
        <w:rPr>
          <w:rFonts w:ascii="Trebuchet MS" w:eastAsia="Trebuchet MS" w:hAnsi="Trebuchet MS" w:cs="Trebuchet MS"/>
          <w:color w:val="000000"/>
          <w:sz w:val="20"/>
          <w:lang w:val="fr-FR"/>
        </w:rPr>
        <w:t xml:space="preserve"> dans chaque marché spécifique</w:t>
      </w:r>
      <w:r w:rsidR="00F03B52">
        <w:rPr>
          <w:rFonts w:ascii="Trebuchet MS" w:eastAsia="Trebuchet MS" w:hAnsi="Trebuchet MS" w:cs="Trebuchet MS"/>
          <w:color w:val="000000"/>
          <w:sz w:val="20"/>
          <w:lang w:val="fr-FR"/>
        </w:rPr>
        <w:t xml:space="preserve"> et ne pourra excéd</w:t>
      </w:r>
      <w:r w:rsidR="00BF5BC2">
        <w:rPr>
          <w:rFonts w:ascii="Trebuchet MS" w:eastAsia="Trebuchet MS" w:hAnsi="Trebuchet MS" w:cs="Trebuchet MS"/>
          <w:color w:val="000000"/>
          <w:sz w:val="20"/>
          <w:lang w:val="fr-FR"/>
        </w:rPr>
        <w:t>er</w:t>
      </w:r>
      <w:r w:rsidR="001E5F13">
        <w:rPr>
          <w:rFonts w:ascii="Trebuchet MS" w:eastAsia="Trebuchet MS" w:hAnsi="Trebuchet MS" w:cs="Trebuchet MS"/>
          <w:color w:val="000000"/>
          <w:sz w:val="20"/>
          <w:lang w:val="fr-FR"/>
        </w:rPr>
        <w:t xml:space="preserve"> 4</w:t>
      </w:r>
      <w:r w:rsidR="00F03B52">
        <w:rPr>
          <w:rFonts w:ascii="Trebuchet MS" w:eastAsia="Trebuchet MS" w:hAnsi="Trebuchet MS" w:cs="Trebuchet MS"/>
          <w:color w:val="000000"/>
          <w:sz w:val="20"/>
          <w:lang w:val="fr-FR"/>
        </w:rPr>
        <w:t xml:space="preserve"> ans et 6 mois après la fin du SAD si un MS venait à dépasser le délai du SAD</w:t>
      </w:r>
      <w:r w:rsidR="00BF5BC2">
        <w:rPr>
          <w:rFonts w:ascii="Trebuchet MS" w:eastAsia="Trebuchet MS" w:hAnsi="Trebuchet MS" w:cs="Trebuchet MS"/>
          <w:color w:val="000000"/>
          <w:sz w:val="20"/>
          <w:lang w:val="fr-FR"/>
        </w:rPr>
        <w:t>.</w:t>
      </w:r>
      <w:r w:rsidR="00F03B52">
        <w:rPr>
          <w:rFonts w:ascii="Trebuchet MS" w:eastAsia="Trebuchet MS" w:hAnsi="Trebuchet MS" w:cs="Trebuchet MS"/>
          <w:color w:val="000000"/>
          <w:sz w:val="20"/>
          <w:lang w:val="fr-FR"/>
        </w:rPr>
        <w:t xml:space="preserve">  </w:t>
      </w:r>
      <w:r w:rsidR="00F03B52" w:rsidRPr="00CB3C2C" w:rsidDel="00F03B52">
        <w:rPr>
          <w:rFonts w:ascii="Trebuchet MS" w:eastAsia="Trebuchet MS" w:hAnsi="Trebuchet MS" w:cs="Trebuchet MS"/>
          <w:color w:val="000000"/>
          <w:sz w:val="20"/>
          <w:lang w:val="fr-FR"/>
        </w:rPr>
        <w:t xml:space="preserve"> </w:t>
      </w:r>
    </w:p>
    <w:p w14:paraId="672080F1" w14:textId="77777777" w:rsidR="00242B1F" w:rsidRPr="00CB3C2C" w:rsidRDefault="00242B1F" w:rsidP="005E6C21">
      <w:pPr>
        <w:jc w:val="both"/>
        <w:rPr>
          <w:sz w:val="22"/>
          <w:szCs w:val="22"/>
        </w:rPr>
      </w:pPr>
    </w:p>
    <w:p w14:paraId="64FF7896" w14:textId="5E85070D" w:rsidR="00242B1F" w:rsidRPr="00CB3C2C" w:rsidRDefault="004139FE" w:rsidP="00D04932">
      <w:pPr>
        <w:pStyle w:val="Titre2"/>
        <w:ind w:left="300" w:right="20"/>
        <w:jc w:val="both"/>
        <w:rPr>
          <w:rFonts w:ascii="Trebuchet MS" w:eastAsia="Trebuchet MS" w:hAnsi="Trebuchet MS" w:cs="Trebuchet MS"/>
          <w:i w:val="0"/>
          <w:color w:val="000000"/>
          <w:sz w:val="24"/>
          <w:lang w:val="fr-FR"/>
        </w:rPr>
      </w:pPr>
      <w:bookmarkStart w:id="13" w:name="_Toc161066159"/>
      <w:r>
        <w:rPr>
          <w:rFonts w:ascii="Trebuchet MS" w:eastAsia="Trebuchet MS" w:hAnsi="Trebuchet MS" w:cs="Trebuchet MS"/>
          <w:i w:val="0"/>
          <w:color w:val="000000"/>
          <w:sz w:val="24"/>
          <w:lang w:val="fr-FR"/>
        </w:rPr>
        <w:t>3.5</w:t>
      </w:r>
      <w:r w:rsidR="0071231E">
        <w:rPr>
          <w:rFonts w:ascii="Trebuchet MS" w:eastAsia="Trebuchet MS" w:hAnsi="Trebuchet MS" w:cs="Trebuchet MS"/>
          <w:i w:val="0"/>
          <w:color w:val="000000"/>
          <w:sz w:val="24"/>
          <w:lang w:val="fr-FR"/>
        </w:rPr>
        <w:t xml:space="preserve"> </w:t>
      </w:r>
      <w:r w:rsidR="00D17D82">
        <w:rPr>
          <w:rFonts w:ascii="Trebuchet MS" w:eastAsia="Trebuchet MS" w:hAnsi="Trebuchet MS" w:cs="Trebuchet MS"/>
          <w:i w:val="0"/>
          <w:color w:val="000000"/>
          <w:sz w:val="24"/>
          <w:lang w:val="fr-FR"/>
        </w:rPr>
        <w:t>-</w:t>
      </w:r>
      <w:r w:rsidR="00242B1F" w:rsidRPr="00CB3C2C">
        <w:rPr>
          <w:rFonts w:ascii="Trebuchet MS" w:eastAsia="Trebuchet MS" w:hAnsi="Trebuchet MS" w:cs="Trebuchet MS"/>
          <w:i w:val="0"/>
          <w:color w:val="000000"/>
          <w:sz w:val="24"/>
          <w:lang w:val="fr-FR"/>
        </w:rPr>
        <w:t xml:space="preserve"> Documents de consultation pour marches spécifiques</w:t>
      </w:r>
      <w:bookmarkEnd w:id="13"/>
      <w:r w:rsidR="00242B1F" w:rsidRPr="00CB3C2C">
        <w:rPr>
          <w:rFonts w:ascii="Trebuchet MS" w:eastAsia="Trebuchet MS" w:hAnsi="Trebuchet MS" w:cs="Trebuchet MS"/>
          <w:i w:val="0"/>
          <w:color w:val="000000"/>
          <w:sz w:val="24"/>
          <w:lang w:val="fr-FR"/>
        </w:rPr>
        <w:t xml:space="preserve"> </w:t>
      </w:r>
    </w:p>
    <w:p w14:paraId="37C206EE" w14:textId="77777777" w:rsidR="00242B1F" w:rsidRPr="00CB3C2C" w:rsidRDefault="00242B1F" w:rsidP="00D04932">
      <w:pPr>
        <w:pStyle w:val="tableCF"/>
        <w:jc w:val="both"/>
      </w:pPr>
    </w:p>
    <w:p w14:paraId="4EC161A5" w14:textId="77777777" w:rsidR="008C11CA" w:rsidRPr="009A009F" w:rsidRDefault="00242B1F" w:rsidP="00D04932">
      <w:pPr>
        <w:pStyle w:val="tableCF"/>
        <w:jc w:val="both"/>
        <w:rPr>
          <w:lang w:val="fr-FR"/>
        </w:rPr>
      </w:pPr>
      <w:r w:rsidRPr="00C5341B">
        <w:rPr>
          <w:b w:val="0"/>
          <w:color w:val="000000"/>
          <w:lang w:val="fr-FR"/>
        </w:rPr>
        <w:t>Pour la passation de chaque marché spécifique, le candidat au SAD sera invité à remettre une offre sur la base des documents de consultation. Ces documents comprendront au minimum :</w:t>
      </w:r>
      <w:r w:rsidRPr="009A009F">
        <w:rPr>
          <w:lang w:val="fr-FR"/>
        </w:rPr>
        <w:t xml:space="preserve"> </w:t>
      </w:r>
    </w:p>
    <w:p w14:paraId="1789E8ED" w14:textId="77777777" w:rsidR="008C11CA" w:rsidRPr="00C5341B" w:rsidRDefault="00242B1F" w:rsidP="00D04932">
      <w:pPr>
        <w:pStyle w:val="tableCF"/>
        <w:numPr>
          <w:ilvl w:val="0"/>
          <w:numId w:val="21"/>
        </w:numPr>
        <w:jc w:val="both"/>
        <w:rPr>
          <w:b w:val="0"/>
          <w:color w:val="000000"/>
          <w:lang w:val="fr-FR"/>
        </w:rPr>
      </w:pPr>
      <w:r w:rsidRPr="009A009F">
        <w:rPr>
          <w:b w:val="0"/>
          <w:lang w:val="fr-FR"/>
        </w:rPr>
        <w:t xml:space="preserve">La lettre de consultation mentionnant, entre autres, la date et heure limites, les modalités et adresse de remise des offres. </w:t>
      </w:r>
    </w:p>
    <w:p w14:paraId="09E71B17" w14:textId="20B977A2" w:rsidR="00242B1F" w:rsidRPr="00C5341B" w:rsidRDefault="00242B1F" w:rsidP="00D04932">
      <w:pPr>
        <w:pStyle w:val="tableCF"/>
        <w:numPr>
          <w:ilvl w:val="0"/>
          <w:numId w:val="21"/>
        </w:numPr>
        <w:jc w:val="both"/>
        <w:rPr>
          <w:b w:val="0"/>
          <w:color w:val="000000"/>
          <w:lang w:val="fr-FR"/>
        </w:rPr>
      </w:pPr>
      <w:r w:rsidRPr="009A009F">
        <w:rPr>
          <w:b w:val="0"/>
          <w:lang w:val="fr-FR"/>
        </w:rPr>
        <w:t xml:space="preserve">Les documents propres à la consultation, à savoir : </w:t>
      </w:r>
    </w:p>
    <w:p w14:paraId="0206F37D" w14:textId="2206E791" w:rsidR="00242B1F" w:rsidRPr="00C5341B" w:rsidRDefault="00242B1F" w:rsidP="002065C9">
      <w:pPr>
        <w:pStyle w:val="Default"/>
        <w:numPr>
          <w:ilvl w:val="0"/>
          <w:numId w:val="24"/>
        </w:numPr>
        <w:jc w:val="both"/>
        <w:rPr>
          <w:rFonts w:ascii="Trebuchet MS" w:eastAsia="Trebuchet MS" w:hAnsi="Trebuchet MS" w:cs="Trebuchet MS"/>
          <w:sz w:val="20"/>
        </w:rPr>
      </w:pPr>
      <w:r w:rsidRPr="00C5341B">
        <w:rPr>
          <w:rFonts w:ascii="Trebuchet MS" w:eastAsia="Trebuchet MS" w:hAnsi="Trebuchet MS" w:cs="Trebuchet MS"/>
          <w:sz w:val="20"/>
        </w:rPr>
        <w:t>Le cahier des charges</w:t>
      </w:r>
      <w:r w:rsidR="007B74EB" w:rsidRPr="00C5341B">
        <w:rPr>
          <w:rFonts w:ascii="Trebuchet MS" w:eastAsia="Trebuchet MS" w:hAnsi="Trebuchet MS" w:cs="Trebuchet MS"/>
          <w:sz w:val="20"/>
        </w:rPr>
        <w:t xml:space="preserve"> ou fiche technique</w:t>
      </w:r>
      <w:r w:rsidRPr="00C5341B">
        <w:rPr>
          <w:rFonts w:ascii="Trebuchet MS" w:eastAsia="Trebuchet MS" w:hAnsi="Trebuchet MS" w:cs="Trebuchet MS"/>
          <w:sz w:val="20"/>
        </w:rPr>
        <w:t xml:space="preserve"> : descriptif technique des prestations à réaliser et conditions générales et / ou spécifiques des règles administratives </w:t>
      </w:r>
    </w:p>
    <w:p w14:paraId="5FB7A361" w14:textId="77777777" w:rsidR="00242B1F" w:rsidRPr="00C5341B" w:rsidRDefault="00242B1F" w:rsidP="002065C9">
      <w:pPr>
        <w:pStyle w:val="Default"/>
        <w:numPr>
          <w:ilvl w:val="0"/>
          <w:numId w:val="24"/>
        </w:numPr>
        <w:jc w:val="both"/>
        <w:rPr>
          <w:rFonts w:ascii="Trebuchet MS" w:eastAsia="Trebuchet MS" w:hAnsi="Trebuchet MS" w:cs="Trebuchet MS"/>
          <w:sz w:val="20"/>
        </w:rPr>
      </w:pPr>
      <w:r w:rsidRPr="00C5341B">
        <w:rPr>
          <w:rFonts w:ascii="Trebuchet MS" w:eastAsia="Trebuchet MS" w:hAnsi="Trebuchet MS" w:cs="Trebuchet MS"/>
          <w:sz w:val="20"/>
        </w:rPr>
        <w:t xml:space="preserve">Un acte d’engagement </w:t>
      </w:r>
    </w:p>
    <w:p w14:paraId="0ADBA45A" w14:textId="7C152ED7" w:rsidR="00D05015" w:rsidRDefault="00242B1F" w:rsidP="009A009F">
      <w:pPr>
        <w:pStyle w:val="Default"/>
        <w:numPr>
          <w:ilvl w:val="0"/>
          <w:numId w:val="24"/>
        </w:numPr>
        <w:jc w:val="both"/>
        <w:rPr>
          <w:rFonts w:ascii="Trebuchet MS" w:eastAsia="Trebuchet MS" w:hAnsi="Trebuchet MS" w:cs="Trebuchet MS"/>
          <w:sz w:val="20"/>
        </w:rPr>
      </w:pPr>
      <w:r w:rsidRPr="00D05015">
        <w:rPr>
          <w:rFonts w:ascii="Trebuchet MS" w:eastAsia="Trebuchet MS" w:hAnsi="Trebuchet MS" w:cs="Trebuchet MS"/>
          <w:sz w:val="20"/>
        </w:rPr>
        <w:t xml:space="preserve">Le bordereau de prix unitaire </w:t>
      </w:r>
      <w:r w:rsidR="00D05015" w:rsidRPr="00D05015">
        <w:rPr>
          <w:rFonts w:ascii="Trebuchet MS" w:eastAsia="Trebuchet MS" w:hAnsi="Trebuchet MS" w:cs="Trebuchet MS"/>
          <w:sz w:val="20"/>
        </w:rPr>
        <w:t xml:space="preserve">ou le détail des prix </w:t>
      </w:r>
      <w:r w:rsidR="00D05015">
        <w:rPr>
          <w:rFonts w:ascii="Trebuchet MS" w:eastAsia="Trebuchet MS" w:hAnsi="Trebuchet MS" w:cs="Trebuchet MS"/>
          <w:sz w:val="20"/>
        </w:rPr>
        <w:t>global et forfaitaire.</w:t>
      </w:r>
    </w:p>
    <w:p w14:paraId="75D806BB" w14:textId="509BF9AB" w:rsidR="00D51D74" w:rsidRDefault="00D51D74" w:rsidP="009A009F">
      <w:pPr>
        <w:pStyle w:val="Default"/>
        <w:numPr>
          <w:ilvl w:val="0"/>
          <w:numId w:val="24"/>
        </w:numPr>
        <w:jc w:val="both"/>
        <w:rPr>
          <w:rFonts w:ascii="Trebuchet MS" w:eastAsia="Trebuchet MS" w:hAnsi="Trebuchet MS" w:cs="Trebuchet MS"/>
          <w:sz w:val="20"/>
        </w:rPr>
      </w:pPr>
      <w:r>
        <w:rPr>
          <w:rFonts w:ascii="Trebuchet MS" w:eastAsia="Trebuchet MS" w:hAnsi="Trebuchet MS" w:cs="Trebuchet MS"/>
          <w:sz w:val="20"/>
        </w:rPr>
        <w:t>Les critères de jugement</w:t>
      </w:r>
      <w:r w:rsidR="005E6C21">
        <w:rPr>
          <w:rFonts w:ascii="Trebuchet MS" w:eastAsia="Trebuchet MS" w:hAnsi="Trebuchet MS" w:cs="Trebuchet MS"/>
          <w:sz w:val="20"/>
        </w:rPr>
        <w:t xml:space="preserve"> des offres et leur pondération</w:t>
      </w:r>
      <w:r>
        <w:rPr>
          <w:rFonts w:ascii="Trebuchet MS" w:eastAsia="Trebuchet MS" w:hAnsi="Trebuchet MS" w:cs="Trebuchet MS"/>
          <w:sz w:val="20"/>
        </w:rPr>
        <w:t xml:space="preserve"> </w:t>
      </w:r>
    </w:p>
    <w:p w14:paraId="74D3863E" w14:textId="77777777" w:rsidR="00BF5BC2" w:rsidRDefault="00BF5BC2" w:rsidP="005E6C21">
      <w:pPr>
        <w:pStyle w:val="Default"/>
        <w:jc w:val="both"/>
        <w:rPr>
          <w:rFonts w:ascii="Trebuchet MS" w:eastAsia="Trebuchet MS" w:hAnsi="Trebuchet MS" w:cs="Trebuchet MS"/>
          <w:sz w:val="20"/>
        </w:rPr>
      </w:pPr>
    </w:p>
    <w:p w14:paraId="763F4111" w14:textId="7233598A" w:rsidR="00BF5BC2" w:rsidRDefault="00BF5BC2" w:rsidP="005E6C21">
      <w:pPr>
        <w:pStyle w:val="Default"/>
        <w:jc w:val="both"/>
        <w:rPr>
          <w:rFonts w:ascii="Trebuchet MS" w:eastAsia="Trebuchet MS" w:hAnsi="Trebuchet MS" w:cs="Trebuchet MS"/>
          <w:sz w:val="20"/>
        </w:rPr>
      </w:pPr>
      <w:r w:rsidRPr="005E6C21">
        <w:rPr>
          <w:rFonts w:ascii="Trebuchet MS" w:eastAsia="Trebuchet MS" w:hAnsi="Trebuchet MS" w:cs="Trebuchet MS"/>
          <w:sz w:val="20"/>
        </w:rPr>
        <w:t>La liste exhaustive des documents de la consultation sera précisée lors de la consultation relative au marché spécifique.</w:t>
      </w:r>
    </w:p>
    <w:p w14:paraId="71D1F307" w14:textId="77777777" w:rsidR="00BF5BC2" w:rsidRPr="005E6C21" w:rsidRDefault="00BF5BC2" w:rsidP="005E6C21">
      <w:pPr>
        <w:pStyle w:val="Default"/>
        <w:jc w:val="both"/>
        <w:rPr>
          <w:rFonts w:ascii="Trebuchet MS" w:eastAsia="Trebuchet MS" w:hAnsi="Trebuchet MS" w:cs="Trebuchet MS"/>
          <w:sz w:val="20"/>
        </w:rPr>
      </w:pPr>
    </w:p>
    <w:p w14:paraId="1DC73740" w14:textId="470C051F" w:rsidR="00242B1F" w:rsidRPr="00CB3C2C" w:rsidRDefault="004139FE" w:rsidP="00D04932">
      <w:pPr>
        <w:pStyle w:val="Titre2"/>
        <w:ind w:left="300" w:right="20"/>
        <w:jc w:val="both"/>
        <w:rPr>
          <w:rFonts w:ascii="Trebuchet MS" w:eastAsia="Trebuchet MS" w:hAnsi="Trebuchet MS" w:cs="Trebuchet MS"/>
          <w:i w:val="0"/>
          <w:color w:val="000000"/>
          <w:sz w:val="24"/>
          <w:lang w:val="fr-FR"/>
        </w:rPr>
      </w:pPr>
      <w:bookmarkStart w:id="14" w:name="_Toc161066160"/>
      <w:r>
        <w:rPr>
          <w:rFonts w:ascii="Trebuchet MS" w:eastAsia="Trebuchet MS" w:hAnsi="Trebuchet MS" w:cs="Trebuchet MS"/>
          <w:i w:val="0"/>
          <w:color w:val="000000"/>
          <w:sz w:val="24"/>
          <w:lang w:val="fr-FR"/>
        </w:rPr>
        <w:t>3.6</w:t>
      </w:r>
      <w:r w:rsidR="0071231E">
        <w:rPr>
          <w:rFonts w:ascii="Trebuchet MS" w:eastAsia="Trebuchet MS" w:hAnsi="Trebuchet MS" w:cs="Trebuchet MS"/>
          <w:i w:val="0"/>
          <w:color w:val="000000"/>
          <w:sz w:val="24"/>
          <w:lang w:val="fr-FR"/>
        </w:rPr>
        <w:t xml:space="preserve"> </w:t>
      </w:r>
      <w:r w:rsidR="00D17D82">
        <w:rPr>
          <w:rFonts w:ascii="Trebuchet MS" w:eastAsia="Trebuchet MS" w:hAnsi="Trebuchet MS" w:cs="Trebuchet MS"/>
          <w:i w:val="0"/>
          <w:color w:val="000000"/>
          <w:sz w:val="24"/>
          <w:lang w:val="fr-FR"/>
        </w:rPr>
        <w:t>-</w:t>
      </w:r>
      <w:r w:rsidR="00242B1F" w:rsidRPr="00CB3C2C">
        <w:rPr>
          <w:rFonts w:ascii="Trebuchet MS" w:eastAsia="Trebuchet MS" w:hAnsi="Trebuchet MS" w:cs="Trebuchet MS"/>
          <w:i w:val="0"/>
          <w:color w:val="000000"/>
          <w:sz w:val="24"/>
          <w:lang w:val="fr-FR"/>
        </w:rPr>
        <w:t xml:space="preserve"> Dossier à remettre et contenu de l’offre</w:t>
      </w:r>
      <w:bookmarkEnd w:id="14"/>
      <w:r w:rsidR="00242B1F" w:rsidRPr="00CB3C2C">
        <w:rPr>
          <w:rFonts w:ascii="Trebuchet MS" w:eastAsia="Trebuchet MS" w:hAnsi="Trebuchet MS" w:cs="Trebuchet MS"/>
          <w:i w:val="0"/>
          <w:color w:val="000000"/>
          <w:sz w:val="24"/>
          <w:lang w:val="fr-FR"/>
        </w:rPr>
        <w:t xml:space="preserve"> </w:t>
      </w:r>
    </w:p>
    <w:p w14:paraId="7E9F524F" w14:textId="77777777" w:rsidR="00242B1F" w:rsidRPr="00CB3C2C" w:rsidRDefault="00242B1F" w:rsidP="00D04932">
      <w:pPr>
        <w:pStyle w:val="Default"/>
        <w:jc w:val="both"/>
        <w:rPr>
          <w:rFonts w:ascii="Trebuchet MS" w:eastAsia="Trebuchet MS" w:hAnsi="Trebuchet MS" w:cs="Trebuchet MS"/>
          <w:b/>
          <w:bCs/>
          <w:iCs/>
          <w:szCs w:val="28"/>
        </w:rPr>
      </w:pPr>
    </w:p>
    <w:p w14:paraId="4125AC84" w14:textId="77777777" w:rsidR="00242B1F" w:rsidRPr="00CB3C2C" w:rsidRDefault="00242B1F" w:rsidP="00D04932">
      <w:pPr>
        <w:pStyle w:val="Default"/>
        <w:jc w:val="both"/>
        <w:rPr>
          <w:rFonts w:ascii="Trebuchet MS" w:eastAsia="Trebuchet MS" w:hAnsi="Trebuchet MS" w:cs="Trebuchet MS"/>
          <w:sz w:val="20"/>
        </w:rPr>
      </w:pPr>
      <w:r w:rsidRPr="00CB3C2C">
        <w:rPr>
          <w:rFonts w:ascii="Trebuchet MS" w:eastAsia="Trebuchet MS" w:hAnsi="Trebuchet MS" w:cs="Trebuchet MS"/>
          <w:sz w:val="20"/>
        </w:rPr>
        <w:t xml:space="preserve">Les candidats admis au SAD pourront présenter, pour chaque marché spécifique, une offre technique ainsi qu’une offre de prix la plus avantageuse possible pour chacune des prestations concernées. </w:t>
      </w:r>
    </w:p>
    <w:p w14:paraId="5D581BB1" w14:textId="77777777" w:rsidR="00242B1F" w:rsidRPr="00CB3C2C" w:rsidRDefault="00242B1F" w:rsidP="00D04932">
      <w:pPr>
        <w:pStyle w:val="Default"/>
        <w:jc w:val="both"/>
        <w:rPr>
          <w:rFonts w:ascii="Trebuchet MS" w:eastAsia="Trebuchet MS" w:hAnsi="Trebuchet MS" w:cs="Trebuchet MS"/>
          <w:sz w:val="20"/>
        </w:rPr>
      </w:pPr>
      <w:r w:rsidRPr="00CB3C2C">
        <w:rPr>
          <w:rFonts w:ascii="Trebuchet MS" w:eastAsia="Trebuchet MS" w:hAnsi="Trebuchet MS" w:cs="Trebuchet MS"/>
          <w:sz w:val="20"/>
        </w:rPr>
        <w:t xml:space="preserve">Les offres déposées, dans le cadre des marchés spécifiques, devront être conformes aux stipulations du SAD et aux documents propres au marché spécifique. </w:t>
      </w:r>
    </w:p>
    <w:p w14:paraId="182B4A0B" w14:textId="77777777" w:rsidR="00242B1F" w:rsidRPr="00CB3C2C" w:rsidRDefault="00242B1F" w:rsidP="00D04932">
      <w:pPr>
        <w:pStyle w:val="Default"/>
        <w:jc w:val="both"/>
        <w:rPr>
          <w:rFonts w:ascii="Trebuchet MS" w:eastAsia="Trebuchet MS" w:hAnsi="Trebuchet MS" w:cs="Trebuchet MS"/>
          <w:sz w:val="20"/>
        </w:rPr>
      </w:pPr>
    </w:p>
    <w:p w14:paraId="7283F989" w14:textId="28E6C9D0" w:rsidR="008C11CA" w:rsidRDefault="00242B1F" w:rsidP="00D04932">
      <w:pPr>
        <w:pStyle w:val="Default"/>
        <w:jc w:val="both"/>
        <w:rPr>
          <w:rFonts w:ascii="Trebuchet MS" w:eastAsia="Trebuchet MS" w:hAnsi="Trebuchet MS" w:cs="Trebuchet MS"/>
          <w:sz w:val="20"/>
        </w:rPr>
      </w:pPr>
      <w:r w:rsidRPr="00CB3C2C">
        <w:rPr>
          <w:rFonts w:ascii="Trebuchet MS" w:eastAsia="Trebuchet MS" w:hAnsi="Trebuchet MS" w:cs="Trebuchet MS"/>
          <w:sz w:val="20"/>
        </w:rPr>
        <w:t xml:space="preserve">Les candidats </w:t>
      </w:r>
      <w:r w:rsidR="004F0FC3">
        <w:rPr>
          <w:rFonts w:ascii="Trebuchet MS" w:eastAsia="Trebuchet MS" w:hAnsi="Trebuchet MS" w:cs="Trebuchet MS"/>
          <w:sz w:val="20"/>
        </w:rPr>
        <w:t xml:space="preserve">pourront être amenés à remettre : </w:t>
      </w:r>
    </w:p>
    <w:p w14:paraId="4EF06347" w14:textId="77777777" w:rsidR="008C11CA" w:rsidRDefault="00242B1F" w:rsidP="00D04932">
      <w:pPr>
        <w:pStyle w:val="Default"/>
        <w:numPr>
          <w:ilvl w:val="0"/>
          <w:numId w:val="23"/>
        </w:numPr>
        <w:jc w:val="both"/>
        <w:rPr>
          <w:rFonts w:ascii="Trebuchet MS" w:eastAsia="Trebuchet MS" w:hAnsi="Trebuchet MS" w:cs="Trebuchet MS"/>
          <w:sz w:val="20"/>
        </w:rPr>
      </w:pPr>
      <w:r w:rsidRPr="00CB3C2C">
        <w:rPr>
          <w:rFonts w:ascii="Trebuchet MS" w:eastAsia="Trebuchet MS" w:hAnsi="Trebuchet MS" w:cs="Trebuchet MS"/>
          <w:sz w:val="20"/>
        </w:rPr>
        <w:t>Le bordereau de prix</w:t>
      </w:r>
      <w:r w:rsidR="008C11CA">
        <w:rPr>
          <w:rFonts w:ascii="Trebuchet MS" w:eastAsia="Trebuchet MS" w:hAnsi="Trebuchet MS" w:cs="Trebuchet MS"/>
          <w:sz w:val="20"/>
        </w:rPr>
        <w:t xml:space="preserve"> dûment complété, daté et signé</w:t>
      </w:r>
    </w:p>
    <w:p w14:paraId="241F328C" w14:textId="4CEFE7E1" w:rsidR="004F0FC3" w:rsidRDefault="004F0FC3" w:rsidP="00D04932">
      <w:pPr>
        <w:pStyle w:val="Default"/>
        <w:numPr>
          <w:ilvl w:val="0"/>
          <w:numId w:val="23"/>
        </w:numPr>
        <w:jc w:val="both"/>
        <w:rPr>
          <w:rFonts w:ascii="Trebuchet MS" w:eastAsia="Trebuchet MS" w:hAnsi="Trebuchet MS" w:cs="Trebuchet MS"/>
          <w:sz w:val="20"/>
        </w:rPr>
      </w:pPr>
      <w:r>
        <w:rPr>
          <w:rFonts w:ascii="Trebuchet MS" w:eastAsia="Trebuchet MS" w:hAnsi="Trebuchet MS" w:cs="Trebuchet MS"/>
          <w:sz w:val="20"/>
        </w:rPr>
        <w:t xml:space="preserve">Un </w:t>
      </w:r>
      <w:r w:rsidRPr="008C11CA">
        <w:rPr>
          <w:rFonts w:ascii="Trebuchet MS" w:eastAsia="Trebuchet MS" w:hAnsi="Trebuchet MS" w:cs="Trebuchet MS"/>
          <w:sz w:val="20"/>
        </w:rPr>
        <w:t xml:space="preserve">mémoire technique </w:t>
      </w:r>
      <w:r>
        <w:rPr>
          <w:rFonts w:ascii="Trebuchet MS" w:eastAsia="Trebuchet MS" w:hAnsi="Trebuchet MS" w:cs="Trebuchet MS"/>
          <w:sz w:val="20"/>
        </w:rPr>
        <w:t>des prestations objet d</w:t>
      </w:r>
      <w:r w:rsidRPr="008C11CA">
        <w:rPr>
          <w:rFonts w:ascii="Trebuchet MS" w:eastAsia="Trebuchet MS" w:hAnsi="Trebuchet MS" w:cs="Trebuchet MS"/>
          <w:sz w:val="20"/>
        </w:rPr>
        <w:t>u m</w:t>
      </w:r>
      <w:r>
        <w:rPr>
          <w:rFonts w:ascii="Trebuchet MS" w:eastAsia="Trebuchet MS" w:hAnsi="Trebuchet MS" w:cs="Trebuchet MS"/>
          <w:sz w:val="20"/>
        </w:rPr>
        <w:t xml:space="preserve">arché spécifique </w:t>
      </w:r>
    </w:p>
    <w:p w14:paraId="118E7DCB" w14:textId="77777777" w:rsidR="00161968" w:rsidRDefault="00242B1F" w:rsidP="00D04932">
      <w:pPr>
        <w:pStyle w:val="Default"/>
        <w:numPr>
          <w:ilvl w:val="0"/>
          <w:numId w:val="23"/>
        </w:numPr>
        <w:jc w:val="both"/>
        <w:rPr>
          <w:rFonts w:ascii="Trebuchet MS" w:eastAsia="Trebuchet MS" w:hAnsi="Trebuchet MS" w:cs="Trebuchet MS"/>
          <w:sz w:val="20"/>
        </w:rPr>
      </w:pPr>
      <w:r w:rsidRPr="008C11CA">
        <w:rPr>
          <w:rFonts w:ascii="Trebuchet MS" w:eastAsia="Trebuchet MS" w:hAnsi="Trebuchet MS" w:cs="Trebuchet MS"/>
          <w:sz w:val="20"/>
        </w:rPr>
        <w:t xml:space="preserve">Le ou les tarifs applicables à la date de remise des offres </w:t>
      </w:r>
    </w:p>
    <w:p w14:paraId="747D9349" w14:textId="77777777" w:rsidR="00161968" w:rsidRDefault="00242B1F" w:rsidP="00D04932">
      <w:pPr>
        <w:pStyle w:val="Default"/>
        <w:numPr>
          <w:ilvl w:val="0"/>
          <w:numId w:val="23"/>
        </w:numPr>
        <w:jc w:val="both"/>
        <w:rPr>
          <w:rFonts w:ascii="Trebuchet MS" w:eastAsia="Trebuchet MS" w:hAnsi="Trebuchet MS" w:cs="Trebuchet MS"/>
          <w:sz w:val="20"/>
        </w:rPr>
      </w:pPr>
      <w:r w:rsidRPr="00161968">
        <w:rPr>
          <w:rFonts w:ascii="Trebuchet MS" w:eastAsia="Trebuchet MS" w:hAnsi="Trebuchet MS" w:cs="Trebuchet MS"/>
          <w:sz w:val="20"/>
        </w:rPr>
        <w:t>Tout autre document susceptible de démontrer la qual</w:t>
      </w:r>
      <w:r w:rsidR="00161968" w:rsidRPr="00161968">
        <w:rPr>
          <w:rFonts w:ascii="Trebuchet MS" w:eastAsia="Trebuchet MS" w:hAnsi="Trebuchet MS" w:cs="Trebuchet MS"/>
          <w:sz w:val="20"/>
        </w:rPr>
        <w:t xml:space="preserve">ité des prestations attendues </w:t>
      </w:r>
    </w:p>
    <w:p w14:paraId="7AC40B7B" w14:textId="10885879" w:rsidR="00242B1F" w:rsidRPr="00161968" w:rsidRDefault="00242B1F" w:rsidP="00D04932">
      <w:pPr>
        <w:pStyle w:val="Default"/>
        <w:numPr>
          <w:ilvl w:val="0"/>
          <w:numId w:val="23"/>
        </w:numPr>
        <w:jc w:val="both"/>
        <w:rPr>
          <w:rFonts w:ascii="Trebuchet MS" w:eastAsia="Trebuchet MS" w:hAnsi="Trebuchet MS" w:cs="Trebuchet MS"/>
          <w:sz w:val="20"/>
        </w:rPr>
      </w:pPr>
      <w:r w:rsidRPr="00161968">
        <w:rPr>
          <w:rFonts w:ascii="Trebuchet MS" w:eastAsia="Trebuchet MS" w:hAnsi="Trebuchet MS" w:cs="Trebuchet MS"/>
          <w:sz w:val="20"/>
        </w:rPr>
        <w:t xml:space="preserve">L’acte d’engagement pourra </w:t>
      </w:r>
      <w:r w:rsidR="00BF5BC2" w:rsidRPr="00161968">
        <w:rPr>
          <w:rFonts w:ascii="Trebuchet MS" w:eastAsia="Trebuchet MS" w:hAnsi="Trebuchet MS" w:cs="Trebuchet MS"/>
          <w:sz w:val="20"/>
        </w:rPr>
        <w:t>n’</w:t>
      </w:r>
      <w:r w:rsidRPr="00161968">
        <w:rPr>
          <w:rFonts w:ascii="Trebuchet MS" w:eastAsia="Trebuchet MS" w:hAnsi="Trebuchet MS" w:cs="Trebuchet MS"/>
          <w:sz w:val="20"/>
        </w:rPr>
        <w:t xml:space="preserve">être remis uniquement </w:t>
      </w:r>
      <w:r w:rsidR="00BF5BC2" w:rsidRPr="00161968">
        <w:rPr>
          <w:rFonts w:ascii="Trebuchet MS" w:eastAsia="Trebuchet MS" w:hAnsi="Trebuchet MS" w:cs="Trebuchet MS"/>
          <w:sz w:val="20"/>
        </w:rPr>
        <w:t>qu’</w:t>
      </w:r>
      <w:r w:rsidRPr="00161968">
        <w:rPr>
          <w:rFonts w:ascii="Trebuchet MS" w:eastAsia="Trebuchet MS" w:hAnsi="Trebuchet MS" w:cs="Trebuchet MS"/>
          <w:sz w:val="20"/>
        </w:rPr>
        <w:t>au stade de l’attribution.</w:t>
      </w:r>
    </w:p>
    <w:p w14:paraId="30790219" w14:textId="77777777" w:rsidR="00BF5BC2" w:rsidRDefault="00BF5BC2" w:rsidP="00D04932">
      <w:pPr>
        <w:jc w:val="both"/>
        <w:rPr>
          <w:rFonts w:ascii="Trebuchet MS" w:eastAsia="Trebuchet MS" w:hAnsi="Trebuchet MS" w:cs="Trebuchet MS"/>
          <w:color w:val="000000"/>
          <w:sz w:val="20"/>
          <w:lang w:val="fr-FR"/>
        </w:rPr>
      </w:pPr>
    </w:p>
    <w:p w14:paraId="47A91769" w14:textId="235982A6" w:rsidR="00BF5BC2" w:rsidRPr="00CB3C2C" w:rsidRDefault="00BF5BC2" w:rsidP="00BF5BC2">
      <w:pPr>
        <w:pStyle w:val="Default"/>
        <w:jc w:val="both"/>
        <w:rPr>
          <w:rFonts w:ascii="Trebuchet MS" w:eastAsia="Trebuchet MS" w:hAnsi="Trebuchet MS" w:cs="Trebuchet MS"/>
          <w:sz w:val="20"/>
        </w:rPr>
      </w:pPr>
      <w:r>
        <w:rPr>
          <w:rFonts w:ascii="Trebuchet MS" w:eastAsia="Trebuchet MS" w:hAnsi="Trebuchet MS" w:cs="Trebuchet MS"/>
          <w:sz w:val="20"/>
        </w:rPr>
        <w:t>La liste est susceptible d’évoluer au regard de chaque marché spécifique concerné et sera</w:t>
      </w:r>
      <w:r w:rsidRPr="00946B2F">
        <w:rPr>
          <w:rFonts w:ascii="Trebuchet MS" w:eastAsia="Trebuchet MS" w:hAnsi="Trebuchet MS" w:cs="Trebuchet MS"/>
          <w:sz w:val="20"/>
        </w:rPr>
        <w:t xml:space="preserve"> précisée lors de la consultation relative au marché spécifique.</w:t>
      </w:r>
    </w:p>
    <w:p w14:paraId="2D52418A" w14:textId="77777777" w:rsidR="00BF5BC2" w:rsidRDefault="00BF5BC2" w:rsidP="00D04932">
      <w:pPr>
        <w:jc w:val="both"/>
        <w:rPr>
          <w:rFonts w:ascii="Trebuchet MS" w:eastAsia="Trebuchet MS" w:hAnsi="Trebuchet MS" w:cs="Trebuchet MS"/>
          <w:color w:val="000000"/>
          <w:sz w:val="20"/>
          <w:lang w:val="fr-FR"/>
        </w:rPr>
      </w:pPr>
    </w:p>
    <w:p w14:paraId="255B1BC2" w14:textId="77777777" w:rsidR="004F0FC3" w:rsidRPr="00CB3C2C" w:rsidRDefault="004F0FC3" w:rsidP="00D04932">
      <w:pPr>
        <w:jc w:val="both"/>
        <w:rPr>
          <w:rFonts w:ascii="Trebuchet MS" w:eastAsia="Trebuchet MS" w:hAnsi="Trebuchet MS" w:cs="Trebuchet MS"/>
          <w:color w:val="000000"/>
          <w:sz w:val="20"/>
          <w:lang w:val="fr-FR"/>
        </w:rPr>
      </w:pPr>
    </w:p>
    <w:p w14:paraId="4DF977ED" w14:textId="77777777" w:rsidR="00242B1F" w:rsidRPr="00CB3C2C" w:rsidRDefault="00242B1F" w:rsidP="00D04932">
      <w:pPr>
        <w:jc w:val="both"/>
        <w:rPr>
          <w:lang w:val="fr-FR"/>
        </w:rPr>
      </w:pPr>
    </w:p>
    <w:p w14:paraId="796B40FC" w14:textId="35855A77" w:rsidR="00242B1F" w:rsidRPr="00CB3C2C" w:rsidRDefault="004139FE" w:rsidP="00D04932">
      <w:pPr>
        <w:pStyle w:val="Titre2"/>
        <w:ind w:left="300" w:right="20"/>
        <w:jc w:val="both"/>
        <w:rPr>
          <w:rFonts w:ascii="Trebuchet MS" w:eastAsia="Trebuchet MS" w:hAnsi="Trebuchet MS" w:cs="Trebuchet MS"/>
          <w:i w:val="0"/>
          <w:color w:val="000000"/>
          <w:sz w:val="24"/>
          <w:lang w:val="fr-FR"/>
        </w:rPr>
      </w:pPr>
      <w:bookmarkStart w:id="15" w:name="_Toc161066161"/>
      <w:r>
        <w:rPr>
          <w:rFonts w:ascii="Trebuchet MS" w:eastAsia="Trebuchet MS" w:hAnsi="Trebuchet MS" w:cs="Trebuchet MS"/>
          <w:i w:val="0"/>
          <w:color w:val="000000"/>
          <w:sz w:val="24"/>
          <w:lang w:val="fr-FR"/>
        </w:rPr>
        <w:t>3.</w:t>
      </w:r>
      <w:r w:rsidR="003367FE">
        <w:rPr>
          <w:rFonts w:ascii="Trebuchet MS" w:eastAsia="Trebuchet MS" w:hAnsi="Trebuchet MS" w:cs="Trebuchet MS"/>
          <w:i w:val="0"/>
          <w:color w:val="000000"/>
          <w:sz w:val="24"/>
          <w:lang w:val="fr-FR"/>
        </w:rPr>
        <w:t>7</w:t>
      </w:r>
      <w:r w:rsidR="007039FC">
        <w:rPr>
          <w:rFonts w:ascii="Trebuchet MS" w:eastAsia="Trebuchet MS" w:hAnsi="Trebuchet MS" w:cs="Trebuchet MS"/>
          <w:i w:val="0"/>
          <w:color w:val="000000"/>
          <w:sz w:val="24"/>
          <w:lang w:val="fr-FR"/>
        </w:rPr>
        <w:t xml:space="preserve"> </w:t>
      </w:r>
      <w:r w:rsidR="00D17D82">
        <w:rPr>
          <w:rFonts w:ascii="Trebuchet MS" w:eastAsia="Trebuchet MS" w:hAnsi="Trebuchet MS" w:cs="Trebuchet MS"/>
          <w:i w:val="0"/>
          <w:color w:val="000000"/>
          <w:sz w:val="24"/>
          <w:lang w:val="fr-FR"/>
        </w:rPr>
        <w:t>-</w:t>
      </w:r>
      <w:r w:rsidR="00242B1F" w:rsidRPr="00CB3C2C">
        <w:rPr>
          <w:rFonts w:ascii="Trebuchet MS" w:eastAsia="Trebuchet MS" w:hAnsi="Trebuchet MS" w:cs="Trebuchet MS"/>
          <w:i w:val="0"/>
          <w:color w:val="000000"/>
          <w:sz w:val="24"/>
          <w:lang w:val="fr-FR"/>
        </w:rPr>
        <w:t xml:space="preserve"> Modalités de remise des offres</w:t>
      </w:r>
      <w:bookmarkEnd w:id="15"/>
      <w:r w:rsidR="00242B1F" w:rsidRPr="00CB3C2C">
        <w:rPr>
          <w:rFonts w:ascii="Trebuchet MS" w:eastAsia="Trebuchet MS" w:hAnsi="Trebuchet MS" w:cs="Trebuchet MS"/>
          <w:i w:val="0"/>
          <w:color w:val="000000"/>
          <w:sz w:val="24"/>
          <w:lang w:val="fr-FR"/>
        </w:rPr>
        <w:t xml:space="preserve"> </w:t>
      </w:r>
    </w:p>
    <w:p w14:paraId="22A90B05" w14:textId="77777777" w:rsidR="00242B1F" w:rsidRPr="00CB3C2C" w:rsidRDefault="00242B1F" w:rsidP="00D04932">
      <w:pPr>
        <w:pStyle w:val="Default"/>
        <w:jc w:val="both"/>
        <w:rPr>
          <w:sz w:val="23"/>
          <w:szCs w:val="23"/>
        </w:rPr>
      </w:pPr>
    </w:p>
    <w:p w14:paraId="4A1881E0" w14:textId="25EAD2C8" w:rsidR="00242B1F" w:rsidRDefault="00242B1F" w:rsidP="00D04932">
      <w:pPr>
        <w:pStyle w:val="Default"/>
        <w:jc w:val="both"/>
        <w:rPr>
          <w:rFonts w:ascii="Trebuchet MS" w:eastAsia="Trebuchet MS" w:hAnsi="Trebuchet MS" w:cs="Trebuchet MS"/>
          <w:sz w:val="20"/>
        </w:rPr>
      </w:pPr>
      <w:r w:rsidRPr="00CB3C2C">
        <w:rPr>
          <w:rFonts w:ascii="Trebuchet MS" w:eastAsia="Trebuchet MS" w:hAnsi="Trebuchet MS" w:cs="Trebuchet MS"/>
          <w:sz w:val="20"/>
        </w:rPr>
        <w:t xml:space="preserve">Les modalités de remise des offres sont exclusivement électroniques et telles qu’indiquées par chaque établissement de santé du GHT Hôpitaux de Provence dans les documents de consultation du marché spécifique. </w:t>
      </w:r>
      <w:r w:rsidR="00F03B52" w:rsidRPr="00F03B52">
        <w:t xml:space="preserve"> </w:t>
      </w:r>
      <w:r w:rsidR="00F03B52" w:rsidRPr="00F03B52">
        <w:rPr>
          <w:rFonts w:ascii="Trebuchet MS" w:eastAsia="Trebuchet MS" w:hAnsi="Trebuchet MS" w:cs="Trebuchet MS"/>
          <w:sz w:val="20"/>
        </w:rPr>
        <w:t>La transmission des documents par voie électronique est effectuée</w:t>
      </w:r>
      <w:r w:rsidR="006150D7">
        <w:rPr>
          <w:rFonts w:ascii="Trebuchet MS" w:eastAsia="Trebuchet MS" w:hAnsi="Trebuchet MS" w:cs="Trebuchet MS"/>
          <w:sz w:val="20"/>
        </w:rPr>
        <w:t xml:space="preserve"> gratuitement</w:t>
      </w:r>
      <w:r w:rsidR="00F03B52" w:rsidRPr="00F03B52">
        <w:rPr>
          <w:rFonts w:ascii="Trebuchet MS" w:eastAsia="Trebuchet MS" w:hAnsi="Trebuchet MS" w:cs="Trebuchet MS"/>
          <w:sz w:val="20"/>
        </w:rPr>
        <w:t xml:space="preserve"> sur le profil d'acheteur du pouvoir adjudicateur, à l'adresse suivante : marches-publics.gouv.fr</w:t>
      </w:r>
    </w:p>
    <w:p w14:paraId="46CEFB56" w14:textId="77777777" w:rsidR="00F345A3" w:rsidRPr="00CB3C2C" w:rsidRDefault="00F345A3" w:rsidP="00D04932">
      <w:pPr>
        <w:pStyle w:val="Default"/>
        <w:jc w:val="both"/>
        <w:rPr>
          <w:rFonts w:ascii="Trebuchet MS" w:eastAsia="Trebuchet MS" w:hAnsi="Trebuchet MS" w:cs="Trebuchet MS"/>
          <w:sz w:val="20"/>
        </w:rPr>
      </w:pPr>
    </w:p>
    <w:p w14:paraId="293B5E05" w14:textId="77777777" w:rsidR="00242B1F" w:rsidRPr="00CB3C2C" w:rsidRDefault="00242B1F" w:rsidP="00D04932">
      <w:pPr>
        <w:pStyle w:val="Default"/>
        <w:jc w:val="both"/>
        <w:rPr>
          <w:sz w:val="22"/>
          <w:szCs w:val="22"/>
        </w:rPr>
      </w:pPr>
    </w:p>
    <w:p w14:paraId="6592B204" w14:textId="03ECFBD2" w:rsidR="00242B1F" w:rsidRPr="00CB3C2C" w:rsidRDefault="003367FE" w:rsidP="00D04932">
      <w:pPr>
        <w:pStyle w:val="Titre2"/>
        <w:ind w:left="300" w:right="20"/>
        <w:jc w:val="both"/>
        <w:rPr>
          <w:rFonts w:ascii="Trebuchet MS" w:eastAsia="Trebuchet MS" w:hAnsi="Trebuchet MS" w:cs="Trebuchet MS"/>
          <w:b w:val="0"/>
          <w:bCs w:val="0"/>
          <w:iCs w:val="0"/>
          <w:lang w:val="fr-FR"/>
        </w:rPr>
      </w:pPr>
      <w:bookmarkStart w:id="16" w:name="_Toc161066162"/>
      <w:r>
        <w:rPr>
          <w:rFonts w:ascii="Trebuchet MS" w:eastAsia="Trebuchet MS" w:hAnsi="Trebuchet MS" w:cs="Trebuchet MS"/>
          <w:i w:val="0"/>
          <w:color w:val="000000"/>
          <w:sz w:val="24"/>
          <w:lang w:val="fr-FR"/>
        </w:rPr>
        <w:t>3.8</w:t>
      </w:r>
      <w:r w:rsidR="007039FC">
        <w:rPr>
          <w:rFonts w:ascii="Trebuchet MS" w:eastAsia="Trebuchet MS" w:hAnsi="Trebuchet MS" w:cs="Trebuchet MS"/>
          <w:i w:val="0"/>
          <w:color w:val="000000"/>
          <w:sz w:val="24"/>
          <w:lang w:val="fr-FR"/>
        </w:rPr>
        <w:t xml:space="preserve"> </w:t>
      </w:r>
      <w:r w:rsidR="00D17D82">
        <w:rPr>
          <w:rFonts w:ascii="Trebuchet MS" w:eastAsia="Trebuchet MS" w:hAnsi="Trebuchet MS" w:cs="Trebuchet MS"/>
          <w:i w:val="0"/>
          <w:color w:val="000000"/>
          <w:sz w:val="24"/>
          <w:lang w:val="fr-FR"/>
        </w:rPr>
        <w:t>-</w:t>
      </w:r>
      <w:r w:rsidR="00242B1F" w:rsidRPr="00CB3C2C">
        <w:rPr>
          <w:rFonts w:ascii="Trebuchet MS" w:eastAsia="Trebuchet MS" w:hAnsi="Trebuchet MS" w:cs="Trebuchet MS"/>
          <w:i w:val="0"/>
          <w:color w:val="000000"/>
          <w:sz w:val="24"/>
          <w:lang w:val="fr-FR"/>
        </w:rPr>
        <w:t xml:space="preserve"> Evaluation des offres des marches spécifiques</w:t>
      </w:r>
      <w:bookmarkEnd w:id="16"/>
      <w:r w:rsidR="00242B1F" w:rsidRPr="00CB3C2C">
        <w:rPr>
          <w:rFonts w:ascii="Trebuchet MS" w:eastAsia="Trebuchet MS" w:hAnsi="Trebuchet MS" w:cs="Trebuchet MS"/>
          <w:i w:val="0"/>
          <w:color w:val="000000"/>
          <w:sz w:val="24"/>
          <w:lang w:val="fr-FR"/>
        </w:rPr>
        <w:t xml:space="preserve"> </w:t>
      </w:r>
    </w:p>
    <w:p w14:paraId="47C4393E" w14:textId="77777777" w:rsidR="00242B1F" w:rsidRPr="00CB3C2C" w:rsidRDefault="00242B1F" w:rsidP="00D04932">
      <w:pPr>
        <w:jc w:val="both"/>
        <w:rPr>
          <w:lang w:val="fr-FR"/>
        </w:rPr>
      </w:pPr>
    </w:p>
    <w:p w14:paraId="4DD4C7AE" w14:textId="4E0B1F64" w:rsidR="00242B1F" w:rsidRPr="00CB3C2C" w:rsidRDefault="007C4B65" w:rsidP="00D04932">
      <w:pPr>
        <w:pStyle w:val="Default"/>
        <w:jc w:val="both"/>
        <w:rPr>
          <w:rFonts w:ascii="Trebuchet MS" w:eastAsia="Trebuchet MS" w:hAnsi="Trebuchet MS" w:cs="Trebuchet MS"/>
          <w:sz w:val="20"/>
        </w:rPr>
      </w:pPr>
      <w:r w:rsidRPr="00CB3C2C">
        <w:rPr>
          <w:rFonts w:ascii="Trebuchet MS" w:eastAsia="Trebuchet MS" w:hAnsi="Trebuchet MS" w:cs="Trebuchet MS"/>
          <w:sz w:val="20"/>
        </w:rPr>
        <w:t xml:space="preserve">Les critères de sélection des offres </w:t>
      </w:r>
      <w:r w:rsidR="00242B1F" w:rsidRPr="00CB3C2C">
        <w:rPr>
          <w:rFonts w:ascii="Trebuchet MS" w:eastAsia="Trebuchet MS" w:hAnsi="Trebuchet MS" w:cs="Trebuchet MS"/>
          <w:sz w:val="20"/>
        </w:rPr>
        <w:t>seront indiqués lors du l</w:t>
      </w:r>
      <w:r w:rsidR="004139FE">
        <w:rPr>
          <w:rFonts w:ascii="Trebuchet MS" w:eastAsia="Trebuchet MS" w:hAnsi="Trebuchet MS" w:cs="Trebuchet MS"/>
          <w:sz w:val="20"/>
        </w:rPr>
        <w:t>ancement du marché spécifique</w:t>
      </w:r>
      <w:r w:rsidR="0057695A">
        <w:rPr>
          <w:rFonts w:ascii="Trebuchet MS" w:eastAsia="Trebuchet MS" w:hAnsi="Trebuchet MS" w:cs="Trebuchet MS"/>
          <w:sz w:val="20"/>
        </w:rPr>
        <w:t>. Le tableau ci-après précise, pour chaque critère, la fourchette de variation minimale et maximale.</w:t>
      </w:r>
      <w:r w:rsidR="00D05015">
        <w:rPr>
          <w:rFonts w:ascii="Trebuchet MS" w:eastAsia="Trebuchet MS" w:hAnsi="Trebuchet MS" w:cs="Trebuchet MS"/>
          <w:sz w:val="20"/>
        </w:rPr>
        <w:t xml:space="preserve"> </w:t>
      </w:r>
      <w:r w:rsidR="0057695A">
        <w:rPr>
          <w:rFonts w:ascii="Trebuchet MS" w:eastAsia="Trebuchet MS" w:hAnsi="Trebuchet MS" w:cs="Trebuchet MS"/>
          <w:sz w:val="20"/>
        </w:rPr>
        <w:t>Il est précisé que le pouvoir adjudicateur pourra plusieurs ou l’intégralité des critères cités ci-après :</w:t>
      </w:r>
    </w:p>
    <w:p w14:paraId="6B9B2ABE" w14:textId="77777777" w:rsidR="002A7B90" w:rsidRPr="00CB3C2C" w:rsidRDefault="002A7B90" w:rsidP="00D04932">
      <w:pPr>
        <w:pStyle w:val="Default"/>
        <w:jc w:val="both"/>
        <w:rPr>
          <w:rFonts w:ascii="Trebuchet MS" w:eastAsia="Trebuchet MS" w:hAnsi="Trebuchet MS" w:cs="Trebuchet MS"/>
          <w:sz w:val="20"/>
        </w:rPr>
      </w:pPr>
    </w:p>
    <w:tbl>
      <w:tblPr>
        <w:tblStyle w:val="Grilledutableau"/>
        <w:tblW w:w="0" w:type="auto"/>
        <w:tblLook w:val="04A0" w:firstRow="1" w:lastRow="0" w:firstColumn="1" w:lastColumn="0" w:noHBand="0" w:noVBand="1"/>
      </w:tblPr>
      <w:tblGrid>
        <w:gridCol w:w="8258"/>
      </w:tblGrid>
      <w:tr w:rsidR="003754DB" w:rsidRPr="00CB3C2C" w14:paraId="19957254" w14:textId="77777777" w:rsidTr="008D051E">
        <w:trPr>
          <w:trHeight w:val="376"/>
        </w:trPr>
        <w:tc>
          <w:tcPr>
            <w:tcW w:w="8258" w:type="dxa"/>
          </w:tcPr>
          <w:p w14:paraId="2D7BECB2" w14:textId="6D928216" w:rsidR="003754DB" w:rsidRPr="00D24F54" w:rsidRDefault="003754DB" w:rsidP="00D24F54">
            <w:pPr>
              <w:pStyle w:val="Default"/>
              <w:jc w:val="center"/>
              <w:rPr>
                <w:rFonts w:ascii="Trebuchet MS" w:eastAsia="Trebuchet MS" w:hAnsi="Trebuchet MS" w:cs="Trebuchet MS"/>
                <w:b/>
                <w:sz w:val="20"/>
              </w:rPr>
            </w:pPr>
            <w:r w:rsidRPr="00D24F54">
              <w:rPr>
                <w:rFonts w:ascii="Trebuchet MS" w:eastAsia="Trebuchet MS" w:hAnsi="Trebuchet MS" w:cs="Trebuchet MS"/>
                <w:b/>
                <w:sz w:val="20"/>
              </w:rPr>
              <w:t>Intitulé du critère</w:t>
            </w:r>
          </w:p>
        </w:tc>
      </w:tr>
      <w:tr w:rsidR="003754DB" w:rsidRPr="00CB3C2C" w14:paraId="0F77A374" w14:textId="77777777" w:rsidTr="002065C9">
        <w:tc>
          <w:tcPr>
            <w:tcW w:w="8258" w:type="dxa"/>
          </w:tcPr>
          <w:p w14:paraId="0ADBA2BF" w14:textId="35CB7EB0" w:rsidR="003754DB" w:rsidRPr="00D24F54" w:rsidRDefault="003754DB" w:rsidP="00D04932">
            <w:pPr>
              <w:pStyle w:val="Default"/>
              <w:jc w:val="both"/>
              <w:rPr>
                <w:rFonts w:ascii="Trebuchet MS" w:eastAsia="Trebuchet MS" w:hAnsi="Trebuchet MS" w:cs="Trebuchet MS"/>
                <w:b/>
                <w:sz w:val="20"/>
                <w:u w:val="single"/>
              </w:rPr>
            </w:pPr>
            <w:r w:rsidRPr="00D24F54">
              <w:rPr>
                <w:rFonts w:ascii="Trebuchet MS" w:eastAsia="Trebuchet MS" w:hAnsi="Trebuchet MS" w:cs="Trebuchet MS"/>
                <w:b/>
                <w:sz w:val="20"/>
                <w:u w:val="single"/>
              </w:rPr>
              <w:t>Valeur prix:</w:t>
            </w:r>
            <w:r w:rsidR="00856E4B" w:rsidRPr="00D24F54">
              <w:rPr>
                <w:rFonts w:ascii="Trebuchet MS" w:eastAsia="Trebuchet MS" w:hAnsi="Trebuchet MS" w:cs="Trebuchet MS"/>
                <w:b/>
                <w:sz w:val="20"/>
                <w:u w:val="single"/>
              </w:rPr>
              <w:t xml:space="preserve"> entre </w:t>
            </w:r>
            <w:r w:rsidR="0057695A" w:rsidRPr="00D24F54">
              <w:rPr>
                <w:rFonts w:ascii="Trebuchet MS" w:eastAsia="Trebuchet MS" w:hAnsi="Trebuchet MS" w:cs="Trebuchet MS"/>
                <w:b/>
                <w:sz w:val="20"/>
                <w:u w:val="single"/>
              </w:rPr>
              <w:t>40</w:t>
            </w:r>
            <w:r w:rsidR="00856E4B" w:rsidRPr="00D24F54">
              <w:rPr>
                <w:rFonts w:ascii="Trebuchet MS" w:eastAsia="Trebuchet MS" w:hAnsi="Trebuchet MS" w:cs="Trebuchet MS"/>
                <w:b/>
                <w:sz w:val="20"/>
                <w:u w:val="single"/>
              </w:rPr>
              <w:t xml:space="preserve"> et </w:t>
            </w:r>
            <w:r w:rsidR="0057695A" w:rsidRPr="00D24F54">
              <w:rPr>
                <w:rFonts w:ascii="Trebuchet MS" w:eastAsia="Trebuchet MS" w:hAnsi="Trebuchet MS" w:cs="Trebuchet MS"/>
                <w:b/>
                <w:sz w:val="20"/>
                <w:u w:val="single"/>
              </w:rPr>
              <w:t>8</w:t>
            </w:r>
            <w:r w:rsidR="00856E4B" w:rsidRPr="00D24F54">
              <w:rPr>
                <w:rFonts w:ascii="Trebuchet MS" w:eastAsia="Trebuchet MS" w:hAnsi="Trebuchet MS" w:cs="Trebuchet MS"/>
                <w:b/>
                <w:sz w:val="20"/>
                <w:u w:val="single"/>
              </w:rPr>
              <w:t>0 %</w:t>
            </w:r>
          </w:p>
          <w:p w14:paraId="4BC5267C" w14:textId="5AC7F4FC" w:rsidR="003754DB" w:rsidRDefault="003754DB" w:rsidP="003754DB">
            <w:pPr>
              <w:pStyle w:val="Default"/>
              <w:numPr>
                <w:ilvl w:val="0"/>
                <w:numId w:val="23"/>
              </w:numPr>
              <w:jc w:val="both"/>
              <w:rPr>
                <w:rFonts w:ascii="Trebuchet MS" w:eastAsia="Trebuchet MS" w:hAnsi="Trebuchet MS" w:cs="Trebuchet MS"/>
                <w:sz w:val="20"/>
              </w:rPr>
            </w:pPr>
            <w:r>
              <w:rPr>
                <w:rFonts w:ascii="Trebuchet MS" w:eastAsia="Trebuchet MS" w:hAnsi="Trebuchet MS" w:cs="Trebuchet MS"/>
                <w:sz w:val="20"/>
              </w:rPr>
              <w:t xml:space="preserve">Prix </w:t>
            </w:r>
            <w:r w:rsidR="0057695A">
              <w:rPr>
                <w:rFonts w:ascii="Trebuchet MS" w:eastAsia="Trebuchet MS" w:hAnsi="Trebuchet MS" w:cs="Trebuchet MS"/>
                <w:sz w:val="20"/>
              </w:rPr>
              <w:t>unitaires</w:t>
            </w:r>
            <w:r w:rsidR="006150D7">
              <w:rPr>
                <w:rFonts w:ascii="Trebuchet MS" w:eastAsia="Trebuchet MS" w:hAnsi="Trebuchet MS" w:cs="Trebuchet MS"/>
                <w:sz w:val="20"/>
              </w:rPr>
              <w:t xml:space="preserve"> ou forfaitaire</w:t>
            </w:r>
            <w:r w:rsidR="0057695A">
              <w:rPr>
                <w:rFonts w:ascii="Trebuchet MS" w:eastAsia="Trebuchet MS" w:hAnsi="Trebuchet MS" w:cs="Trebuchet MS"/>
                <w:sz w:val="20"/>
              </w:rPr>
              <w:t xml:space="preserve"> </w:t>
            </w:r>
            <w:r>
              <w:rPr>
                <w:rFonts w:ascii="Trebuchet MS" w:eastAsia="Trebuchet MS" w:hAnsi="Trebuchet MS" w:cs="Trebuchet MS"/>
                <w:sz w:val="20"/>
              </w:rPr>
              <w:t>des prestations</w:t>
            </w:r>
          </w:p>
          <w:p w14:paraId="3BEA9586" w14:textId="77777777" w:rsidR="003754DB" w:rsidRDefault="00735DE0" w:rsidP="006150D7">
            <w:pPr>
              <w:pStyle w:val="Default"/>
              <w:numPr>
                <w:ilvl w:val="0"/>
                <w:numId w:val="23"/>
              </w:numPr>
              <w:jc w:val="both"/>
              <w:rPr>
                <w:rFonts w:ascii="Trebuchet MS" w:eastAsia="Trebuchet MS" w:hAnsi="Trebuchet MS" w:cs="Trebuchet MS"/>
                <w:sz w:val="20"/>
              </w:rPr>
            </w:pPr>
            <w:r>
              <w:rPr>
                <w:rFonts w:ascii="Trebuchet MS" w:eastAsia="Trebuchet MS" w:hAnsi="Trebuchet MS" w:cs="Trebuchet MS"/>
                <w:sz w:val="20"/>
              </w:rPr>
              <w:t xml:space="preserve">Montant </w:t>
            </w:r>
            <w:r w:rsidR="006150D7">
              <w:rPr>
                <w:rFonts w:ascii="Trebuchet MS" w:eastAsia="Trebuchet MS" w:hAnsi="Trebuchet MS" w:cs="Trebuchet MS"/>
                <w:sz w:val="20"/>
              </w:rPr>
              <w:t>d’un cas pratique</w:t>
            </w:r>
          </w:p>
          <w:p w14:paraId="2FB5B20E" w14:textId="58CFEE02" w:rsidR="006150D7" w:rsidRPr="00CB3C2C" w:rsidRDefault="006150D7" w:rsidP="00D24F54">
            <w:pPr>
              <w:pStyle w:val="Default"/>
              <w:ind w:left="720"/>
              <w:jc w:val="both"/>
              <w:rPr>
                <w:rFonts w:ascii="Trebuchet MS" w:eastAsia="Trebuchet MS" w:hAnsi="Trebuchet MS" w:cs="Trebuchet MS"/>
                <w:sz w:val="20"/>
              </w:rPr>
            </w:pPr>
          </w:p>
        </w:tc>
      </w:tr>
      <w:tr w:rsidR="003754DB" w:rsidRPr="00CB3C2C" w14:paraId="44DEC280" w14:textId="77777777" w:rsidTr="002065C9">
        <w:tc>
          <w:tcPr>
            <w:tcW w:w="8258" w:type="dxa"/>
          </w:tcPr>
          <w:p w14:paraId="725803DF" w14:textId="1BF84A99" w:rsidR="003754DB" w:rsidRPr="00D24F54" w:rsidRDefault="001E488F" w:rsidP="00D04932">
            <w:pPr>
              <w:pStyle w:val="Default"/>
              <w:jc w:val="both"/>
              <w:rPr>
                <w:rFonts w:ascii="Trebuchet MS" w:eastAsia="Trebuchet MS" w:hAnsi="Trebuchet MS" w:cs="Trebuchet MS"/>
                <w:b/>
                <w:sz w:val="20"/>
                <w:u w:val="single"/>
              </w:rPr>
            </w:pPr>
            <w:r w:rsidRPr="00D24F54">
              <w:rPr>
                <w:rFonts w:ascii="Trebuchet MS" w:eastAsia="Trebuchet MS" w:hAnsi="Trebuchet MS" w:cs="Trebuchet MS"/>
                <w:b/>
                <w:sz w:val="20"/>
                <w:u w:val="single"/>
              </w:rPr>
              <w:t>Valeur technique :</w:t>
            </w:r>
            <w:r w:rsidR="00856E4B" w:rsidRPr="00D24F54">
              <w:rPr>
                <w:rFonts w:ascii="Trebuchet MS" w:eastAsia="Trebuchet MS" w:hAnsi="Trebuchet MS" w:cs="Trebuchet MS"/>
                <w:b/>
                <w:sz w:val="20"/>
                <w:u w:val="single"/>
              </w:rPr>
              <w:t xml:space="preserve"> entre 20% et 60%</w:t>
            </w:r>
          </w:p>
          <w:p w14:paraId="0DE85A1B" w14:textId="66410CB5" w:rsidR="003754DB" w:rsidRDefault="003754DB" w:rsidP="003754DB">
            <w:pPr>
              <w:pStyle w:val="Default"/>
              <w:numPr>
                <w:ilvl w:val="0"/>
                <w:numId w:val="23"/>
              </w:numPr>
              <w:jc w:val="both"/>
              <w:rPr>
                <w:rFonts w:ascii="Trebuchet MS" w:eastAsia="Trebuchet MS" w:hAnsi="Trebuchet MS" w:cs="Trebuchet MS"/>
                <w:sz w:val="20"/>
              </w:rPr>
            </w:pPr>
            <w:r>
              <w:rPr>
                <w:rFonts w:ascii="Trebuchet MS" w:eastAsia="Trebuchet MS" w:hAnsi="Trebuchet MS" w:cs="Trebuchet MS"/>
                <w:sz w:val="20"/>
              </w:rPr>
              <w:t>Moyens humain</w:t>
            </w:r>
            <w:r w:rsidR="0057695A">
              <w:rPr>
                <w:rFonts w:ascii="Trebuchet MS" w:eastAsia="Trebuchet MS" w:hAnsi="Trebuchet MS" w:cs="Trebuchet MS"/>
                <w:sz w:val="20"/>
              </w:rPr>
              <w:t>s</w:t>
            </w:r>
            <w:r>
              <w:rPr>
                <w:rFonts w:ascii="Trebuchet MS" w:eastAsia="Trebuchet MS" w:hAnsi="Trebuchet MS" w:cs="Trebuchet MS"/>
                <w:sz w:val="20"/>
              </w:rPr>
              <w:t xml:space="preserve"> : composition de l’équipe projet, </w:t>
            </w:r>
            <w:r w:rsidR="00735DE0">
              <w:rPr>
                <w:rFonts w:ascii="Trebuchet MS" w:eastAsia="Trebuchet MS" w:hAnsi="Trebuchet MS" w:cs="Trebuchet MS"/>
                <w:sz w:val="20"/>
              </w:rPr>
              <w:t xml:space="preserve">expérience et </w:t>
            </w:r>
            <w:r>
              <w:rPr>
                <w:rFonts w:ascii="Trebuchet MS" w:eastAsia="Trebuchet MS" w:hAnsi="Trebuchet MS" w:cs="Trebuchet MS"/>
                <w:sz w:val="20"/>
              </w:rPr>
              <w:t>qualification des intervenants </w:t>
            </w:r>
            <w:r w:rsidRPr="003754DB">
              <w:rPr>
                <w:rFonts w:ascii="Trebuchet MS" w:eastAsia="Trebuchet MS" w:hAnsi="Trebuchet MS" w:cs="Trebuchet MS"/>
                <w:sz w:val="20"/>
              </w:rPr>
              <w:t xml:space="preserve">en charge des animations </w:t>
            </w:r>
            <w:r w:rsidR="001A464E">
              <w:rPr>
                <w:rFonts w:ascii="Trebuchet MS" w:eastAsia="Trebuchet MS" w:hAnsi="Trebuchet MS" w:cs="Trebuchet MS"/>
                <w:sz w:val="20"/>
              </w:rPr>
              <w:t xml:space="preserve">pour l’accompagnement du public ciblé </w:t>
            </w:r>
            <w:r w:rsidRPr="003754DB">
              <w:rPr>
                <w:rFonts w:ascii="Trebuchet MS" w:eastAsia="Trebuchet MS" w:hAnsi="Trebuchet MS" w:cs="Trebuchet MS"/>
                <w:sz w:val="20"/>
              </w:rPr>
              <w:t>(exemples : CV du ou des intervenants</w:t>
            </w:r>
            <w:r w:rsidR="0057695A">
              <w:rPr>
                <w:rFonts w:ascii="Trebuchet MS" w:eastAsia="Trebuchet MS" w:hAnsi="Trebuchet MS" w:cs="Trebuchet MS"/>
                <w:sz w:val="20"/>
              </w:rPr>
              <w:t xml:space="preserve"> précisant la </w:t>
            </w:r>
            <w:r w:rsidR="0057695A" w:rsidRPr="003754DB">
              <w:rPr>
                <w:rFonts w:ascii="Trebuchet MS" w:eastAsia="Trebuchet MS" w:hAnsi="Trebuchet MS" w:cs="Trebuchet MS"/>
                <w:sz w:val="20"/>
              </w:rPr>
              <w:t>formation, diplôme, qualification, certificat en lien avec la prestation et le public destinataire de l’animation</w:t>
            </w:r>
            <w:r w:rsidRPr="003754DB">
              <w:rPr>
                <w:rFonts w:ascii="Trebuchet MS" w:eastAsia="Trebuchet MS" w:hAnsi="Trebuchet MS" w:cs="Trebuchet MS"/>
                <w:sz w:val="20"/>
              </w:rPr>
              <w:t xml:space="preserve"> - références d'autres établisseme</w:t>
            </w:r>
            <w:r>
              <w:rPr>
                <w:rFonts w:ascii="Trebuchet MS" w:eastAsia="Trebuchet MS" w:hAnsi="Trebuchet MS" w:cs="Trebuchet MS"/>
                <w:sz w:val="20"/>
              </w:rPr>
              <w:t>nts, liens vidéo, lieu, photos</w:t>
            </w:r>
            <w:r w:rsidR="001A464E">
              <w:rPr>
                <w:rFonts w:ascii="Trebuchet MS" w:eastAsia="Trebuchet MS" w:hAnsi="Trebuchet MS" w:cs="Trebuchet MS"/>
                <w:sz w:val="20"/>
              </w:rPr>
              <w:t>)</w:t>
            </w:r>
          </w:p>
          <w:p w14:paraId="1835EEB1" w14:textId="77777777" w:rsidR="00FF7BA7" w:rsidRDefault="00FF7BA7" w:rsidP="00FF7BA7">
            <w:pPr>
              <w:pStyle w:val="Default"/>
              <w:ind w:left="720"/>
              <w:jc w:val="both"/>
              <w:rPr>
                <w:rFonts w:ascii="Trebuchet MS" w:eastAsia="Trebuchet MS" w:hAnsi="Trebuchet MS" w:cs="Trebuchet MS"/>
                <w:sz w:val="20"/>
              </w:rPr>
            </w:pPr>
          </w:p>
          <w:p w14:paraId="65DF6383" w14:textId="689169BF" w:rsidR="00FF7BA7" w:rsidRPr="00FF7BA7" w:rsidRDefault="00735DE0" w:rsidP="006150D7">
            <w:pPr>
              <w:pStyle w:val="Default"/>
              <w:numPr>
                <w:ilvl w:val="0"/>
                <w:numId w:val="23"/>
              </w:numPr>
              <w:rPr>
                <w:rFonts w:ascii="Trebuchet MS" w:eastAsia="Trebuchet MS" w:hAnsi="Trebuchet MS" w:cs="Trebuchet MS"/>
                <w:sz w:val="20"/>
              </w:rPr>
            </w:pPr>
            <w:r>
              <w:rPr>
                <w:rFonts w:ascii="Trebuchet MS" w:eastAsia="Trebuchet MS" w:hAnsi="Trebuchet MS" w:cs="Trebuchet MS"/>
                <w:sz w:val="20"/>
              </w:rPr>
              <w:t>Moyens matériel</w:t>
            </w:r>
            <w:r w:rsidR="0057695A">
              <w:rPr>
                <w:rFonts w:ascii="Trebuchet MS" w:eastAsia="Trebuchet MS" w:hAnsi="Trebuchet MS" w:cs="Trebuchet MS"/>
                <w:sz w:val="20"/>
              </w:rPr>
              <w:t>s</w:t>
            </w:r>
            <w:r>
              <w:rPr>
                <w:rFonts w:ascii="Trebuchet MS" w:eastAsia="Trebuchet MS" w:hAnsi="Trebuchet MS" w:cs="Trebuchet MS"/>
                <w:sz w:val="20"/>
              </w:rPr>
              <w:t xml:space="preserve"> : </w:t>
            </w:r>
            <w:r w:rsidR="00FF7BA7">
              <w:rPr>
                <w:rFonts w:ascii="Trebuchet MS" w:eastAsia="Trebuchet MS" w:hAnsi="Trebuchet MS" w:cs="Trebuchet MS"/>
                <w:sz w:val="20"/>
              </w:rPr>
              <w:t>qualité du</w:t>
            </w:r>
            <w:r>
              <w:rPr>
                <w:rFonts w:ascii="Trebuchet MS" w:eastAsia="Trebuchet MS" w:hAnsi="Trebuchet MS" w:cs="Trebuchet MS"/>
                <w:sz w:val="20"/>
              </w:rPr>
              <w:t xml:space="preserve"> matériel et/ou des locaux mis </w:t>
            </w:r>
            <w:r w:rsidR="0057695A">
              <w:rPr>
                <w:rFonts w:ascii="Trebuchet MS" w:eastAsia="Trebuchet MS" w:hAnsi="Trebuchet MS" w:cs="Trebuchet MS"/>
                <w:sz w:val="20"/>
              </w:rPr>
              <w:t xml:space="preserve">à </w:t>
            </w:r>
            <w:r>
              <w:rPr>
                <w:rFonts w:ascii="Trebuchet MS" w:eastAsia="Trebuchet MS" w:hAnsi="Trebuchet MS" w:cs="Trebuchet MS"/>
                <w:sz w:val="20"/>
              </w:rPr>
              <w:t>disposition pour l’exécution des prestations, qualité du support ou du programme pédagogique (exemple de supports, photos, vidéos</w:t>
            </w:r>
            <w:r w:rsidR="00FF7BA7">
              <w:rPr>
                <w:rFonts w:ascii="Trebuchet MS" w:eastAsia="Trebuchet MS" w:hAnsi="Trebuchet MS" w:cs="Trebuchet MS"/>
                <w:sz w:val="20"/>
              </w:rPr>
              <w:t>).</w:t>
            </w:r>
            <w:r w:rsidR="00FF7BA7">
              <w:rPr>
                <w:rFonts w:ascii="Trebuchet MS" w:eastAsia="Trebuchet MS" w:hAnsi="Trebuchet MS" w:cs="Trebuchet MS"/>
                <w:sz w:val="20"/>
              </w:rPr>
              <w:br/>
            </w:r>
            <w:r w:rsidR="00FF7BA7" w:rsidRPr="00FF7BA7">
              <w:rPr>
                <w:rFonts w:ascii="Trebuchet MS" w:eastAsia="Trebuchet MS" w:hAnsi="Trebuchet MS" w:cs="Trebuchet MS"/>
                <w:sz w:val="20"/>
              </w:rPr>
              <w:t xml:space="preserve">Répertoires proposés, références et/ou programmes envisagés - lien vidéo, programme, photos </w:t>
            </w:r>
          </w:p>
          <w:p w14:paraId="085C47D7" w14:textId="77777777" w:rsidR="00FF7BA7" w:rsidRPr="00735DE0" w:rsidRDefault="00FF7BA7" w:rsidP="00FF7BA7">
            <w:pPr>
              <w:pStyle w:val="Default"/>
              <w:ind w:left="360"/>
              <w:jc w:val="both"/>
              <w:rPr>
                <w:rFonts w:ascii="Trebuchet MS" w:eastAsia="Trebuchet MS" w:hAnsi="Trebuchet MS" w:cs="Trebuchet MS"/>
                <w:sz w:val="20"/>
              </w:rPr>
            </w:pPr>
          </w:p>
          <w:p w14:paraId="2C6BE3DF" w14:textId="7CCB4F03" w:rsidR="003754DB" w:rsidRPr="001913D9" w:rsidRDefault="003754DB" w:rsidP="003754DB">
            <w:pPr>
              <w:pStyle w:val="Default"/>
              <w:numPr>
                <w:ilvl w:val="0"/>
                <w:numId w:val="23"/>
              </w:numPr>
              <w:jc w:val="both"/>
              <w:rPr>
                <w:rFonts w:ascii="Trebuchet MS" w:eastAsia="Trebuchet MS" w:hAnsi="Trebuchet MS" w:cs="Trebuchet MS"/>
                <w:sz w:val="20"/>
              </w:rPr>
            </w:pPr>
            <w:r w:rsidRPr="006150D7">
              <w:rPr>
                <w:rFonts w:ascii="Trebuchet MS" w:eastAsia="Trebuchet MS" w:hAnsi="Trebuchet MS" w:cs="Trebuchet MS"/>
                <w:sz w:val="20"/>
              </w:rPr>
              <w:t xml:space="preserve">Qualité des projets mis en place pour faciliter la participation </w:t>
            </w:r>
            <w:r w:rsidR="00D01B3C">
              <w:rPr>
                <w:rFonts w:ascii="Trebuchet MS" w:eastAsia="Trebuchet MS" w:hAnsi="Trebuchet MS" w:cs="Trebuchet MS"/>
                <w:sz w:val="20"/>
              </w:rPr>
              <w:t>du public ciblé</w:t>
            </w:r>
          </w:p>
          <w:p w14:paraId="186F09A1" w14:textId="77777777" w:rsidR="001913D9" w:rsidRDefault="001913D9" w:rsidP="001913D9">
            <w:pPr>
              <w:pStyle w:val="Default"/>
              <w:jc w:val="both"/>
              <w:rPr>
                <w:rFonts w:ascii="Trebuchet MS" w:eastAsia="Trebuchet MS" w:hAnsi="Trebuchet MS" w:cs="Trebuchet MS"/>
                <w:sz w:val="20"/>
              </w:rPr>
            </w:pPr>
          </w:p>
          <w:p w14:paraId="1DC53627" w14:textId="1EA32997" w:rsidR="003754DB" w:rsidRDefault="003754DB" w:rsidP="002A5126">
            <w:pPr>
              <w:pStyle w:val="Default"/>
              <w:numPr>
                <w:ilvl w:val="0"/>
                <w:numId w:val="23"/>
              </w:numPr>
              <w:jc w:val="both"/>
              <w:rPr>
                <w:rFonts w:ascii="Trebuchet MS" w:eastAsia="Trebuchet MS" w:hAnsi="Trebuchet MS" w:cs="Trebuchet MS"/>
                <w:sz w:val="20"/>
              </w:rPr>
            </w:pPr>
            <w:r w:rsidRPr="002A5126">
              <w:rPr>
                <w:rFonts w:ascii="Trebuchet MS" w:eastAsia="Trebuchet MS" w:hAnsi="Trebuchet MS" w:cs="Trebuchet MS"/>
                <w:sz w:val="20"/>
              </w:rPr>
              <w:t xml:space="preserve">Qualité de la méthodologie envisagée pour exécuter les animations </w:t>
            </w:r>
            <w:r w:rsidR="00D01B3C">
              <w:rPr>
                <w:rFonts w:ascii="Trebuchet MS" w:eastAsia="Trebuchet MS" w:hAnsi="Trebuchet MS" w:cs="Trebuchet MS"/>
                <w:sz w:val="20"/>
              </w:rPr>
              <w:t>du public ciblé</w:t>
            </w:r>
          </w:p>
          <w:p w14:paraId="09A07D59" w14:textId="77777777" w:rsidR="001A464E" w:rsidRDefault="001A464E" w:rsidP="001A464E">
            <w:pPr>
              <w:pStyle w:val="Default"/>
              <w:jc w:val="both"/>
              <w:rPr>
                <w:rFonts w:ascii="Trebuchet MS" w:eastAsia="Trebuchet MS" w:hAnsi="Trebuchet MS" w:cs="Trebuchet MS"/>
                <w:sz w:val="20"/>
              </w:rPr>
            </w:pPr>
          </w:p>
          <w:p w14:paraId="542997A6" w14:textId="65C5D31B" w:rsidR="001A464E" w:rsidRDefault="001A464E" w:rsidP="001A464E">
            <w:pPr>
              <w:pStyle w:val="Default"/>
              <w:numPr>
                <w:ilvl w:val="0"/>
                <w:numId w:val="23"/>
              </w:numPr>
              <w:jc w:val="both"/>
              <w:rPr>
                <w:rFonts w:ascii="Trebuchet MS" w:eastAsia="Trebuchet MS" w:hAnsi="Trebuchet MS" w:cs="Trebuchet MS"/>
                <w:sz w:val="20"/>
              </w:rPr>
            </w:pPr>
            <w:r>
              <w:rPr>
                <w:rFonts w:ascii="Trebuchet MS" w:eastAsia="Trebuchet MS" w:hAnsi="Trebuchet MS" w:cs="Trebuchet MS"/>
                <w:sz w:val="20"/>
              </w:rPr>
              <w:t>Evaluation</w:t>
            </w:r>
            <w:r w:rsidRPr="003754DB">
              <w:rPr>
                <w:rFonts w:ascii="Trebuchet MS" w:eastAsia="Trebuchet MS" w:hAnsi="Trebuchet MS" w:cs="Trebuchet MS"/>
                <w:sz w:val="20"/>
              </w:rPr>
              <w:t xml:space="preserve"> des interactions avec </w:t>
            </w:r>
            <w:r w:rsidR="00D01B3C">
              <w:rPr>
                <w:rFonts w:ascii="Trebuchet MS" w:eastAsia="Trebuchet MS" w:hAnsi="Trebuchet MS" w:cs="Trebuchet MS"/>
                <w:sz w:val="20"/>
              </w:rPr>
              <w:t>le public ciblé</w:t>
            </w:r>
            <w:r w:rsidRPr="003754DB">
              <w:rPr>
                <w:rFonts w:ascii="Trebuchet MS" w:eastAsia="Trebuchet MS" w:hAnsi="Trebuchet MS" w:cs="Trebuchet MS"/>
                <w:sz w:val="20"/>
              </w:rPr>
              <w:t xml:space="preserve">, la capacité à les inclure dans l’activité et à atteindre les objectifs définis dans </w:t>
            </w:r>
            <w:r>
              <w:rPr>
                <w:rFonts w:ascii="Trebuchet MS" w:eastAsia="Trebuchet MS" w:hAnsi="Trebuchet MS" w:cs="Trebuchet MS"/>
                <w:sz w:val="20"/>
              </w:rPr>
              <w:t>la fiche technique</w:t>
            </w:r>
          </w:p>
          <w:p w14:paraId="45CD8456" w14:textId="77777777" w:rsidR="001A464E" w:rsidRDefault="001A464E" w:rsidP="001A464E">
            <w:pPr>
              <w:pStyle w:val="Default"/>
              <w:jc w:val="both"/>
              <w:rPr>
                <w:rFonts w:ascii="Trebuchet MS" w:eastAsia="Trebuchet MS" w:hAnsi="Trebuchet MS" w:cs="Trebuchet MS"/>
                <w:sz w:val="20"/>
              </w:rPr>
            </w:pPr>
          </w:p>
          <w:p w14:paraId="2B757581" w14:textId="6AEDB84F" w:rsidR="001A464E" w:rsidRDefault="001A464E" w:rsidP="002A5126">
            <w:pPr>
              <w:pStyle w:val="Default"/>
              <w:numPr>
                <w:ilvl w:val="0"/>
                <w:numId w:val="23"/>
              </w:numPr>
              <w:jc w:val="both"/>
              <w:rPr>
                <w:rFonts w:ascii="Trebuchet MS" w:eastAsia="Trebuchet MS" w:hAnsi="Trebuchet MS" w:cs="Trebuchet MS"/>
                <w:sz w:val="20"/>
              </w:rPr>
            </w:pPr>
            <w:r>
              <w:rPr>
                <w:rFonts w:ascii="Trebuchet MS" w:eastAsia="Trebuchet MS" w:hAnsi="Trebuchet MS" w:cs="Trebuchet MS"/>
                <w:sz w:val="20"/>
              </w:rPr>
              <w:t>Evaluation d’une séance test</w:t>
            </w:r>
          </w:p>
          <w:p w14:paraId="70873DCE" w14:textId="77777777" w:rsidR="006150D7" w:rsidRDefault="006150D7" w:rsidP="006150D7">
            <w:pPr>
              <w:pStyle w:val="Paragraphedeliste"/>
              <w:rPr>
                <w:rFonts w:ascii="Trebuchet MS" w:eastAsia="Trebuchet MS" w:hAnsi="Trebuchet MS" w:cs="Trebuchet MS"/>
                <w:sz w:val="20"/>
              </w:rPr>
            </w:pPr>
          </w:p>
          <w:p w14:paraId="2D92B71A" w14:textId="77777777" w:rsidR="006150D7" w:rsidRPr="002A5126" w:rsidRDefault="006150D7" w:rsidP="006150D7">
            <w:pPr>
              <w:pStyle w:val="Default"/>
              <w:ind w:left="720"/>
              <w:jc w:val="both"/>
              <w:rPr>
                <w:rFonts w:ascii="Trebuchet MS" w:eastAsia="Trebuchet MS" w:hAnsi="Trebuchet MS" w:cs="Trebuchet MS"/>
                <w:sz w:val="20"/>
              </w:rPr>
            </w:pPr>
          </w:p>
          <w:p w14:paraId="03AC6199" w14:textId="0A76D0AA" w:rsidR="003754DB" w:rsidRPr="002065C9" w:rsidRDefault="0057695A" w:rsidP="001913D9">
            <w:pPr>
              <w:pStyle w:val="Default"/>
              <w:ind w:left="720"/>
              <w:jc w:val="both"/>
              <w:rPr>
                <w:rFonts w:ascii="Trebuchet MS" w:eastAsia="Trebuchet MS" w:hAnsi="Trebuchet MS" w:cs="Trebuchet MS"/>
                <w:sz w:val="20"/>
              </w:rPr>
            </w:pPr>
            <w:r>
              <w:rPr>
                <w:rFonts w:ascii="Trebuchet MS" w:eastAsia="Trebuchet MS" w:hAnsi="Trebuchet MS" w:cs="Trebuchet MS"/>
                <w:sz w:val="20"/>
              </w:rPr>
              <w:t xml:space="preserve">Il est précisé que le pouvoir adjudicateur pourra retenir plusieurs ou l’intégralité des items précités et le cas échéant les préciser </w:t>
            </w:r>
          </w:p>
        </w:tc>
      </w:tr>
      <w:tr w:rsidR="003754DB" w:rsidRPr="00CB3C2C" w14:paraId="70FBF3BE" w14:textId="77777777" w:rsidTr="002065C9">
        <w:tc>
          <w:tcPr>
            <w:tcW w:w="8258" w:type="dxa"/>
          </w:tcPr>
          <w:p w14:paraId="600A776F" w14:textId="20D9CCDA" w:rsidR="003754DB" w:rsidRDefault="003754DB" w:rsidP="00D04932">
            <w:pPr>
              <w:pStyle w:val="Default"/>
              <w:jc w:val="both"/>
              <w:rPr>
                <w:rFonts w:ascii="Trebuchet MS" w:eastAsia="Trebuchet MS" w:hAnsi="Trebuchet MS" w:cs="Trebuchet MS"/>
                <w:sz w:val="20"/>
              </w:rPr>
            </w:pPr>
            <w:r>
              <w:rPr>
                <w:rFonts w:ascii="Trebuchet MS" w:eastAsia="Trebuchet MS" w:hAnsi="Trebuchet MS" w:cs="Trebuchet MS"/>
                <w:sz w:val="20"/>
              </w:rPr>
              <w:t xml:space="preserve">Délais </w:t>
            </w:r>
            <w:r w:rsidR="00735DE0">
              <w:rPr>
                <w:rFonts w:ascii="Trebuchet MS" w:eastAsia="Trebuchet MS" w:hAnsi="Trebuchet MS" w:cs="Trebuchet MS"/>
                <w:sz w:val="20"/>
              </w:rPr>
              <w:t>d’exécution</w:t>
            </w:r>
            <w:r w:rsidR="001E488F">
              <w:rPr>
                <w:rFonts w:ascii="Trebuchet MS" w:eastAsia="Trebuchet MS" w:hAnsi="Trebuchet MS" w:cs="Trebuchet MS"/>
                <w:sz w:val="20"/>
              </w:rPr>
              <w:t> :</w:t>
            </w:r>
            <w:r w:rsidR="00856E4B">
              <w:rPr>
                <w:rFonts w:ascii="Trebuchet MS" w:eastAsia="Trebuchet MS" w:hAnsi="Trebuchet MS" w:cs="Trebuchet MS"/>
                <w:sz w:val="20"/>
              </w:rPr>
              <w:t xml:space="preserve"> Entre 5% et 30%</w:t>
            </w:r>
          </w:p>
          <w:p w14:paraId="1839C680" w14:textId="2BE310EE" w:rsidR="003754DB" w:rsidRDefault="001913D9" w:rsidP="001913D9">
            <w:pPr>
              <w:pStyle w:val="Default"/>
              <w:numPr>
                <w:ilvl w:val="0"/>
                <w:numId w:val="23"/>
              </w:numPr>
              <w:jc w:val="both"/>
              <w:rPr>
                <w:rFonts w:ascii="Trebuchet MS" w:eastAsia="Trebuchet MS" w:hAnsi="Trebuchet MS" w:cs="Trebuchet MS"/>
                <w:sz w:val="20"/>
              </w:rPr>
            </w:pPr>
            <w:r>
              <w:rPr>
                <w:rFonts w:ascii="Trebuchet MS" w:eastAsia="Trebuchet MS" w:hAnsi="Trebuchet MS" w:cs="Trebuchet MS"/>
                <w:sz w:val="20"/>
              </w:rPr>
              <w:t>Des prestations</w:t>
            </w:r>
          </w:p>
          <w:p w14:paraId="6C777F21" w14:textId="3731799B" w:rsidR="001913D9" w:rsidRDefault="001913D9" w:rsidP="001913D9">
            <w:pPr>
              <w:pStyle w:val="Default"/>
              <w:numPr>
                <w:ilvl w:val="0"/>
                <w:numId w:val="23"/>
              </w:numPr>
              <w:jc w:val="both"/>
              <w:rPr>
                <w:rFonts w:ascii="Trebuchet MS" w:eastAsia="Trebuchet MS" w:hAnsi="Trebuchet MS" w:cs="Trebuchet MS"/>
                <w:sz w:val="20"/>
              </w:rPr>
            </w:pPr>
            <w:r>
              <w:rPr>
                <w:rFonts w:ascii="Trebuchet MS" w:eastAsia="Trebuchet MS" w:hAnsi="Trebuchet MS" w:cs="Trebuchet MS"/>
                <w:sz w:val="20"/>
              </w:rPr>
              <w:t xml:space="preserve">Qualité du </w:t>
            </w:r>
            <w:r w:rsidR="0057695A">
              <w:rPr>
                <w:rFonts w:ascii="Trebuchet MS" w:eastAsia="Trebuchet MS" w:hAnsi="Trebuchet MS" w:cs="Trebuchet MS"/>
                <w:sz w:val="20"/>
              </w:rPr>
              <w:t>rétro planning</w:t>
            </w:r>
            <w:r>
              <w:rPr>
                <w:rFonts w:ascii="Trebuchet MS" w:eastAsia="Trebuchet MS" w:hAnsi="Trebuchet MS" w:cs="Trebuchet MS"/>
                <w:sz w:val="20"/>
              </w:rPr>
              <w:t xml:space="preserve"> </w:t>
            </w:r>
            <w:r w:rsidR="0057695A">
              <w:rPr>
                <w:rFonts w:ascii="Trebuchet MS" w:eastAsia="Trebuchet MS" w:hAnsi="Trebuchet MS" w:cs="Trebuchet MS"/>
                <w:sz w:val="20"/>
              </w:rPr>
              <w:t>proposé</w:t>
            </w:r>
          </w:p>
          <w:p w14:paraId="309220AA" w14:textId="34098671" w:rsidR="001913D9" w:rsidRPr="00CB3C2C" w:rsidRDefault="001913D9" w:rsidP="001913D9">
            <w:pPr>
              <w:pStyle w:val="Default"/>
              <w:ind w:left="720"/>
              <w:jc w:val="both"/>
              <w:rPr>
                <w:rFonts w:ascii="Trebuchet MS" w:eastAsia="Trebuchet MS" w:hAnsi="Trebuchet MS" w:cs="Trebuchet MS"/>
                <w:sz w:val="20"/>
              </w:rPr>
            </w:pPr>
          </w:p>
        </w:tc>
      </w:tr>
      <w:tr w:rsidR="003754DB" w:rsidRPr="00CB3C2C" w14:paraId="372ABEDF" w14:textId="77777777" w:rsidTr="002065C9">
        <w:tc>
          <w:tcPr>
            <w:tcW w:w="8258" w:type="dxa"/>
          </w:tcPr>
          <w:p w14:paraId="56D1F059" w14:textId="56DDD53A" w:rsidR="003754DB" w:rsidRDefault="006150D7" w:rsidP="00D04932">
            <w:pPr>
              <w:pStyle w:val="Default"/>
              <w:jc w:val="both"/>
              <w:rPr>
                <w:rFonts w:ascii="Trebuchet MS" w:eastAsia="Trebuchet MS" w:hAnsi="Trebuchet MS" w:cs="Trebuchet MS"/>
                <w:sz w:val="20"/>
              </w:rPr>
            </w:pPr>
            <w:r>
              <w:rPr>
                <w:rFonts w:ascii="Trebuchet MS" w:eastAsia="Trebuchet MS" w:hAnsi="Trebuchet MS" w:cs="Trebuchet MS"/>
                <w:sz w:val="20"/>
              </w:rPr>
              <w:t>RSE</w:t>
            </w:r>
            <w:r w:rsidR="00111630">
              <w:rPr>
                <w:rFonts w:ascii="Trebuchet MS" w:eastAsia="Trebuchet MS" w:hAnsi="Trebuchet MS" w:cs="Trebuchet MS"/>
                <w:sz w:val="20"/>
              </w:rPr>
              <w:t> : Entre 5% et 30%</w:t>
            </w:r>
          </w:p>
          <w:p w14:paraId="1EF5CD9D" w14:textId="4C227AA1" w:rsidR="00975F36" w:rsidRDefault="00975F36" w:rsidP="00975F36">
            <w:pPr>
              <w:pStyle w:val="Default"/>
              <w:numPr>
                <w:ilvl w:val="0"/>
                <w:numId w:val="23"/>
              </w:numPr>
              <w:jc w:val="both"/>
              <w:rPr>
                <w:rFonts w:ascii="Trebuchet MS" w:eastAsia="Trebuchet MS" w:hAnsi="Trebuchet MS" w:cs="Trebuchet MS"/>
                <w:sz w:val="20"/>
              </w:rPr>
            </w:pPr>
            <w:r>
              <w:rPr>
                <w:rFonts w:ascii="Trebuchet MS" w:eastAsia="Trebuchet MS" w:hAnsi="Trebuchet MS" w:cs="Trebuchet MS"/>
                <w:sz w:val="20"/>
              </w:rPr>
              <w:t xml:space="preserve">Social : emploi aidé, formation.. </w:t>
            </w:r>
          </w:p>
          <w:p w14:paraId="1F0A23FD" w14:textId="6D8E70D1" w:rsidR="00975F36" w:rsidRDefault="00975F36" w:rsidP="00975F36">
            <w:pPr>
              <w:pStyle w:val="Default"/>
              <w:numPr>
                <w:ilvl w:val="0"/>
                <w:numId w:val="23"/>
              </w:numPr>
              <w:jc w:val="both"/>
              <w:rPr>
                <w:rFonts w:ascii="Trebuchet MS" w:eastAsia="Trebuchet MS" w:hAnsi="Trebuchet MS" w:cs="Trebuchet MS"/>
                <w:sz w:val="20"/>
              </w:rPr>
            </w:pPr>
            <w:r>
              <w:rPr>
                <w:rFonts w:ascii="Trebuchet MS" w:eastAsia="Trebuchet MS" w:hAnsi="Trebuchet MS" w:cs="Trebuchet MS"/>
                <w:sz w:val="20"/>
              </w:rPr>
              <w:t>Environnemental : emprunte carbone, gestion et réduction des déchets, ..</w:t>
            </w:r>
          </w:p>
          <w:p w14:paraId="50B126CF" w14:textId="1AD3606F" w:rsidR="0057695A" w:rsidRDefault="0057695A" w:rsidP="006150D7">
            <w:pPr>
              <w:pStyle w:val="Default"/>
              <w:jc w:val="both"/>
              <w:rPr>
                <w:rFonts w:ascii="Trebuchet MS" w:eastAsia="Trebuchet MS" w:hAnsi="Trebuchet MS" w:cs="Trebuchet MS"/>
                <w:sz w:val="20"/>
              </w:rPr>
            </w:pPr>
          </w:p>
        </w:tc>
      </w:tr>
    </w:tbl>
    <w:p w14:paraId="0A560477" w14:textId="0C94CB9F" w:rsidR="00197234" w:rsidRPr="00CB3C2C" w:rsidRDefault="00197234" w:rsidP="00D04932">
      <w:pPr>
        <w:jc w:val="both"/>
        <w:rPr>
          <w:rFonts w:ascii="Arial" w:hAnsi="Arial" w:cs="Arial"/>
          <w:color w:val="000000"/>
          <w:sz w:val="21"/>
          <w:szCs w:val="21"/>
          <w:lang w:val="fr-FR"/>
        </w:rPr>
      </w:pPr>
    </w:p>
    <w:p w14:paraId="20F5FBA9" w14:textId="77777777" w:rsidR="00197234" w:rsidRDefault="00197234" w:rsidP="00D04932">
      <w:pPr>
        <w:jc w:val="both"/>
        <w:rPr>
          <w:lang w:val="fr-FR"/>
        </w:rPr>
      </w:pPr>
    </w:p>
    <w:p w14:paraId="52EFD4EE" w14:textId="77777777" w:rsidR="0057695A" w:rsidRPr="00CB3C2C" w:rsidRDefault="0057695A" w:rsidP="00D04932">
      <w:pPr>
        <w:jc w:val="both"/>
        <w:rPr>
          <w:lang w:val="fr-FR"/>
        </w:rPr>
      </w:pPr>
    </w:p>
    <w:p w14:paraId="6AE641B2" w14:textId="4E050CA6" w:rsidR="00242B1F" w:rsidRPr="00CB3C2C" w:rsidRDefault="003367FE" w:rsidP="00D04932">
      <w:pPr>
        <w:pStyle w:val="Titre2"/>
        <w:ind w:left="300" w:right="20"/>
        <w:jc w:val="both"/>
        <w:rPr>
          <w:rFonts w:ascii="Trebuchet MS" w:eastAsia="Trebuchet MS" w:hAnsi="Trebuchet MS" w:cs="Trebuchet MS"/>
          <w:i w:val="0"/>
          <w:color w:val="000000"/>
          <w:sz w:val="24"/>
          <w:lang w:val="fr-FR"/>
        </w:rPr>
      </w:pPr>
      <w:bookmarkStart w:id="17" w:name="_Toc161066163"/>
      <w:r>
        <w:rPr>
          <w:rFonts w:ascii="Trebuchet MS" w:eastAsia="Trebuchet MS" w:hAnsi="Trebuchet MS" w:cs="Trebuchet MS"/>
          <w:i w:val="0"/>
          <w:color w:val="000000"/>
          <w:sz w:val="24"/>
          <w:lang w:val="fr-FR"/>
        </w:rPr>
        <w:t>3.9</w:t>
      </w:r>
      <w:r w:rsidR="007039FC">
        <w:rPr>
          <w:rFonts w:ascii="Trebuchet MS" w:eastAsia="Trebuchet MS" w:hAnsi="Trebuchet MS" w:cs="Trebuchet MS"/>
          <w:i w:val="0"/>
          <w:color w:val="000000"/>
          <w:sz w:val="24"/>
          <w:lang w:val="fr-FR"/>
        </w:rPr>
        <w:t xml:space="preserve"> </w:t>
      </w:r>
      <w:r w:rsidR="00D17D82">
        <w:rPr>
          <w:rFonts w:ascii="Trebuchet MS" w:eastAsia="Trebuchet MS" w:hAnsi="Trebuchet MS" w:cs="Trebuchet MS"/>
          <w:i w:val="0"/>
          <w:color w:val="000000"/>
          <w:sz w:val="24"/>
          <w:lang w:val="fr-FR"/>
        </w:rPr>
        <w:t>-</w:t>
      </w:r>
      <w:r w:rsidR="00242B1F" w:rsidRPr="00CB3C2C">
        <w:rPr>
          <w:rFonts w:ascii="Trebuchet MS" w:eastAsia="Trebuchet MS" w:hAnsi="Trebuchet MS" w:cs="Trebuchet MS"/>
          <w:i w:val="0"/>
          <w:color w:val="000000"/>
          <w:sz w:val="24"/>
          <w:lang w:val="fr-FR"/>
        </w:rPr>
        <w:t xml:space="preserve"> Notification</w:t>
      </w:r>
      <w:bookmarkEnd w:id="17"/>
    </w:p>
    <w:p w14:paraId="1E7332A4" w14:textId="77777777" w:rsidR="00242B1F" w:rsidRPr="00CB3C2C" w:rsidRDefault="00242B1F" w:rsidP="00D04932">
      <w:pPr>
        <w:pStyle w:val="Default"/>
        <w:jc w:val="both"/>
        <w:rPr>
          <w:rFonts w:ascii="Trebuchet MS" w:eastAsia="Trebuchet MS" w:hAnsi="Trebuchet MS" w:cs="Trebuchet MS"/>
          <w:b/>
          <w:bCs/>
          <w:iCs/>
          <w:szCs w:val="28"/>
        </w:rPr>
      </w:pPr>
    </w:p>
    <w:p w14:paraId="446A837C" w14:textId="37D426C4" w:rsidR="00242B1F" w:rsidRPr="00CB3C2C" w:rsidRDefault="00242B1F" w:rsidP="00D04932">
      <w:pPr>
        <w:pStyle w:val="Default"/>
        <w:jc w:val="both"/>
        <w:rPr>
          <w:rFonts w:ascii="Trebuchet MS" w:eastAsia="Trebuchet MS" w:hAnsi="Trebuchet MS" w:cs="Trebuchet MS"/>
          <w:sz w:val="20"/>
        </w:rPr>
      </w:pPr>
      <w:r w:rsidRPr="00C35876">
        <w:rPr>
          <w:rFonts w:ascii="Trebuchet MS" w:eastAsia="Trebuchet MS" w:hAnsi="Trebuchet MS" w:cs="Trebuchet MS"/>
          <w:sz w:val="20"/>
        </w:rPr>
        <w:t xml:space="preserve">L’établissement </w:t>
      </w:r>
      <w:r w:rsidR="005A3DD5" w:rsidRPr="00C35876">
        <w:rPr>
          <w:rFonts w:ascii="Trebuchet MS" w:eastAsia="Trebuchet MS" w:hAnsi="Trebuchet MS" w:cs="Trebuchet MS"/>
          <w:sz w:val="20"/>
        </w:rPr>
        <w:t>partie</w:t>
      </w:r>
      <w:r w:rsidRPr="00C35876">
        <w:rPr>
          <w:rFonts w:ascii="Trebuchet MS" w:eastAsia="Trebuchet MS" w:hAnsi="Trebuchet MS" w:cs="Trebuchet MS"/>
          <w:sz w:val="20"/>
        </w:rPr>
        <w:t xml:space="preserve"> du GHT Hôpitaux de Provence à l’initiative du marché spécifique procédera à la notification du marché spécifique au titulaire</w:t>
      </w:r>
      <w:r w:rsidR="00EB3707" w:rsidRPr="00C35876">
        <w:rPr>
          <w:rFonts w:ascii="Trebuchet MS" w:eastAsia="Trebuchet MS" w:hAnsi="Trebuchet MS" w:cs="Trebuchet MS"/>
          <w:sz w:val="20"/>
        </w:rPr>
        <w:t>.</w:t>
      </w:r>
    </w:p>
    <w:p w14:paraId="0810664E" w14:textId="236719E0" w:rsidR="003335D3" w:rsidDel="006150D7" w:rsidRDefault="003335D3" w:rsidP="003335D3">
      <w:pPr>
        <w:pStyle w:val="Commentaire"/>
        <w:rPr>
          <w:del w:id="18" w:author="RUEL Melanie" w:date="2024-02-29T09:18:00Z"/>
        </w:rPr>
      </w:pPr>
    </w:p>
    <w:p w14:paraId="454317F2" w14:textId="77777777" w:rsidR="00242B1F" w:rsidRPr="00CB3C2C" w:rsidRDefault="00242B1F" w:rsidP="00161968">
      <w:pPr>
        <w:pStyle w:val="Commentaire"/>
        <w:rPr>
          <w:rFonts w:eastAsia="Trebuchet MS"/>
        </w:rPr>
      </w:pPr>
    </w:p>
    <w:p w14:paraId="39FA67F8" w14:textId="32C32847" w:rsidR="00242B1F" w:rsidRPr="00CB3C2C" w:rsidRDefault="003367FE" w:rsidP="00D04932">
      <w:pPr>
        <w:pStyle w:val="Titre2"/>
        <w:ind w:left="300" w:right="20"/>
        <w:jc w:val="both"/>
        <w:rPr>
          <w:rFonts w:ascii="Trebuchet MS" w:eastAsia="Trebuchet MS" w:hAnsi="Trebuchet MS" w:cs="Trebuchet MS"/>
          <w:i w:val="0"/>
          <w:color w:val="000000"/>
          <w:sz w:val="24"/>
          <w:lang w:val="fr-FR"/>
        </w:rPr>
      </w:pPr>
      <w:bookmarkStart w:id="19" w:name="_Toc161066164"/>
      <w:r>
        <w:rPr>
          <w:rFonts w:ascii="Trebuchet MS" w:eastAsia="Trebuchet MS" w:hAnsi="Trebuchet MS" w:cs="Trebuchet MS"/>
          <w:i w:val="0"/>
          <w:color w:val="000000"/>
          <w:sz w:val="24"/>
          <w:lang w:val="fr-FR"/>
        </w:rPr>
        <w:t>3.10</w:t>
      </w:r>
      <w:r w:rsidR="007039FC">
        <w:rPr>
          <w:rFonts w:ascii="Trebuchet MS" w:eastAsia="Trebuchet MS" w:hAnsi="Trebuchet MS" w:cs="Trebuchet MS"/>
          <w:i w:val="0"/>
          <w:color w:val="000000"/>
          <w:sz w:val="24"/>
          <w:lang w:val="fr-FR"/>
        </w:rPr>
        <w:t xml:space="preserve"> </w:t>
      </w:r>
      <w:r w:rsidR="00D17D82">
        <w:rPr>
          <w:rFonts w:ascii="Trebuchet MS" w:eastAsia="Trebuchet MS" w:hAnsi="Trebuchet MS" w:cs="Trebuchet MS"/>
          <w:i w:val="0"/>
          <w:color w:val="000000"/>
          <w:sz w:val="24"/>
          <w:lang w:val="fr-FR"/>
        </w:rPr>
        <w:t>-</w:t>
      </w:r>
      <w:r w:rsidR="00242B1F" w:rsidRPr="00CB3C2C">
        <w:rPr>
          <w:rFonts w:ascii="Trebuchet MS" w:eastAsia="Trebuchet MS" w:hAnsi="Trebuchet MS" w:cs="Trebuchet MS"/>
          <w:i w:val="0"/>
          <w:color w:val="000000"/>
          <w:sz w:val="24"/>
          <w:lang w:val="fr-FR"/>
        </w:rPr>
        <w:t xml:space="preserve"> Pièces du marché spécifique</w:t>
      </w:r>
      <w:bookmarkEnd w:id="19"/>
      <w:r w:rsidR="00242B1F" w:rsidRPr="00CB3C2C">
        <w:rPr>
          <w:rFonts w:ascii="Trebuchet MS" w:eastAsia="Trebuchet MS" w:hAnsi="Trebuchet MS" w:cs="Trebuchet MS"/>
          <w:i w:val="0"/>
          <w:color w:val="000000"/>
          <w:sz w:val="24"/>
          <w:lang w:val="fr-FR"/>
        </w:rPr>
        <w:t xml:space="preserve"> </w:t>
      </w:r>
    </w:p>
    <w:p w14:paraId="567372C1" w14:textId="77777777" w:rsidR="00242B1F" w:rsidRPr="00CB3C2C" w:rsidRDefault="00242B1F" w:rsidP="00D04932">
      <w:pPr>
        <w:pStyle w:val="Default"/>
        <w:jc w:val="both"/>
        <w:rPr>
          <w:rFonts w:ascii="Trebuchet MS" w:eastAsia="Trebuchet MS" w:hAnsi="Trebuchet MS" w:cs="Trebuchet MS"/>
          <w:b/>
          <w:bCs/>
          <w:iCs/>
          <w:szCs w:val="28"/>
        </w:rPr>
      </w:pPr>
    </w:p>
    <w:p w14:paraId="260631E7" w14:textId="77777777" w:rsidR="00242B1F" w:rsidRPr="00CB3C2C" w:rsidRDefault="00242B1F" w:rsidP="00D04932">
      <w:pPr>
        <w:pStyle w:val="Default"/>
        <w:jc w:val="both"/>
        <w:rPr>
          <w:rFonts w:ascii="Trebuchet MS" w:eastAsia="Trebuchet MS" w:hAnsi="Trebuchet MS" w:cs="Trebuchet MS"/>
          <w:sz w:val="20"/>
        </w:rPr>
      </w:pPr>
      <w:r w:rsidRPr="00CB3C2C">
        <w:rPr>
          <w:rFonts w:ascii="Trebuchet MS" w:eastAsia="Trebuchet MS" w:hAnsi="Trebuchet MS" w:cs="Trebuchet MS"/>
          <w:sz w:val="20"/>
        </w:rPr>
        <w:t>Les pièces du marché spécifique s’ajoutent au socle contractuel du SAD.</w:t>
      </w:r>
    </w:p>
    <w:p w14:paraId="0D6C22C3" w14:textId="77777777" w:rsidR="00242B1F" w:rsidRPr="00CB3C2C" w:rsidRDefault="00242B1F" w:rsidP="00D04932">
      <w:pPr>
        <w:jc w:val="both"/>
        <w:rPr>
          <w:rFonts w:ascii="Trebuchet MS" w:eastAsia="Trebuchet MS" w:hAnsi="Trebuchet MS" w:cs="Trebuchet MS"/>
          <w:color w:val="000000"/>
          <w:sz w:val="20"/>
          <w:lang w:val="fr-FR"/>
        </w:rPr>
      </w:pPr>
    </w:p>
    <w:p w14:paraId="0A85A084" w14:textId="77777777" w:rsidR="00A2727C" w:rsidRDefault="00A2727C" w:rsidP="00D04932">
      <w:pPr>
        <w:spacing w:line="240" w:lineRule="exact"/>
        <w:jc w:val="both"/>
      </w:pPr>
    </w:p>
    <w:p w14:paraId="68ED1E2D" w14:textId="0FE33227" w:rsidR="00EF3FE6" w:rsidRPr="00167E64" w:rsidRDefault="00242B1F" w:rsidP="00D04932">
      <w:pPr>
        <w:pStyle w:val="Titre2"/>
        <w:ind w:right="20"/>
        <w:jc w:val="both"/>
        <w:rPr>
          <w:rFonts w:ascii="Trebuchet MS" w:eastAsia="Trebuchet MS" w:hAnsi="Trebuchet MS" w:cs="Trebuchet MS"/>
          <w:i w:val="0"/>
          <w:iCs w:val="0"/>
          <w:color w:val="000000"/>
          <w:kern w:val="32"/>
          <w:szCs w:val="32"/>
          <w:lang w:val="fr-FR"/>
        </w:rPr>
      </w:pPr>
      <w:bookmarkStart w:id="20" w:name="_Toc161066165"/>
      <w:r w:rsidRPr="00167E64">
        <w:rPr>
          <w:rFonts w:ascii="Trebuchet MS" w:eastAsia="Trebuchet MS" w:hAnsi="Trebuchet MS" w:cs="Trebuchet MS"/>
          <w:i w:val="0"/>
          <w:iCs w:val="0"/>
          <w:color w:val="000000"/>
          <w:kern w:val="32"/>
          <w:szCs w:val="32"/>
          <w:lang w:val="fr-FR"/>
        </w:rPr>
        <w:t>4</w:t>
      </w:r>
      <w:r w:rsidR="007901F6" w:rsidRPr="00167E64">
        <w:rPr>
          <w:rFonts w:ascii="Trebuchet MS" w:eastAsia="Trebuchet MS" w:hAnsi="Trebuchet MS" w:cs="Trebuchet MS"/>
          <w:i w:val="0"/>
          <w:iCs w:val="0"/>
          <w:color w:val="000000"/>
          <w:kern w:val="32"/>
          <w:szCs w:val="32"/>
          <w:lang w:val="fr-FR"/>
        </w:rPr>
        <w:t xml:space="preserve"> - Pièces contractuelles</w:t>
      </w:r>
      <w:r w:rsidR="002651AD" w:rsidRPr="00167E64">
        <w:rPr>
          <w:rFonts w:ascii="Trebuchet MS" w:eastAsia="Trebuchet MS" w:hAnsi="Trebuchet MS" w:cs="Trebuchet MS"/>
          <w:i w:val="0"/>
          <w:iCs w:val="0"/>
          <w:color w:val="000000"/>
          <w:kern w:val="32"/>
          <w:szCs w:val="32"/>
          <w:lang w:val="fr-FR"/>
        </w:rPr>
        <w:t xml:space="preserve"> du marché spécifique</w:t>
      </w:r>
      <w:bookmarkEnd w:id="20"/>
    </w:p>
    <w:p w14:paraId="3FA7CA7C" w14:textId="12B4883D" w:rsidR="00140D69" w:rsidRDefault="00F37D66" w:rsidP="009A009F">
      <w:pPr>
        <w:pStyle w:val="ParagrapheIndent1"/>
        <w:spacing w:line="232" w:lineRule="exact"/>
        <w:ind w:left="20" w:right="20"/>
        <w:jc w:val="both"/>
        <w:rPr>
          <w:color w:val="000000"/>
          <w:lang w:val="fr-FR"/>
        </w:rPr>
      </w:pPr>
      <w:r>
        <w:rPr>
          <w:color w:val="000000"/>
          <w:lang w:val="fr-FR"/>
        </w:rPr>
        <w:t>Par dérogation à l’article 4.1 du CCAG FCS, l</w:t>
      </w:r>
      <w:r w:rsidR="007901F6" w:rsidRPr="00CB3C2C">
        <w:rPr>
          <w:color w:val="000000"/>
          <w:lang w:val="fr-FR"/>
        </w:rPr>
        <w:t xml:space="preserve">es pièces contractuelles du marché </w:t>
      </w:r>
      <w:r w:rsidR="00140D69" w:rsidRPr="00CB3C2C">
        <w:rPr>
          <w:color w:val="000000"/>
          <w:lang w:val="fr-FR"/>
        </w:rPr>
        <w:t xml:space="preserve">spécifique </w:t>
      </w:r>
      <w:r w:rsidR="007901F6" w:rsidRPr="00CB3C2C">
        <w:rPr>
          <w:color w:val="000000"/>
          <w:lang w:val="fr-FR"/>
        </w:rPr>
        <w:t xml:space="preserve">sont les suivantes et, en cas de </w:t>
      </w:r>
      <w:r w:rsidR="007731B5" w:rsidRPr="00CB3C2C">
        <w:rPr>
          <w:color w:val="000000"/>
          <w:lang w:val="fr-FR"/>
        </w:rPr>
        <w:t>contradiction</w:t>
      </w:r>
      <w:r w:rsidR="00F345A3">
        <w:rPr>
          <w:color w:val="000000"/>
          <w:lang w:val="fr-FR"/>
        </w:rPr>
        <w:t xml:space="preserve"> </w:t>
      </w:r>
      <w:r w:rsidR="007901F6" w:rsidRPr="00CB3C2C">
        <w:rPr>
          <w:color w:val="000000"/>
          <w:lang w:val="fr-FR"/>
        </w:rPr>
        <w:t>entre leurs stipulations, prévalent dans cet ordre de priorité :</w:t>
      </w:r>
    </w:p>
    <w:p w14:paraId="528789A6" w14:textId="77777777" w:rsidR="00F37D66" w:rsidRPr="006150D7" w:rsidRDefault="00F37D66" w:rsidP="00161968">
      <w:pPr>
        <w:rPr>
          <w:lang w:val="fr-FR"/>
        </w:rPr>
      </w:pPr>
    </w:p>
    <w:p w14:paraId="442E5826" w14:textId="77777777" w:rsidR="003335D3" w:rsidRPr="00291A3B" w:rsidRDefault="003335D3" w:rsidP="003335D3">
      <w:pPr>
        <w:pStyle w:val="ParagrapheIndent1"/>
        <w:numPr>
          <w:ilvl w:val="0"/>
          <w:numId w:val="16"/>
        </w:numPr>
        <w:spacing w:line="232" w:lineRule="exact"/>
        <w:ind w:right="20"/>
        <w:jc w:val="both"/>
        <w:rPr>
          <w:color w:val="000000"/>
          <w:lang w:val="fr-FR"/>
        </w:rPr>
      </w:pPr>
      <w:r w:rsidRPr="00CB3C2C">
        <w:rPr>
          <w:color w:val="000000"/>
          <w:lang w:val="fr-FR"/>
        </w:rPr>
        <w:t xml:space="preserve">L’acte d’engagement </w:t>
      </w:r>
    </w:p>
    <w:p w14:paraId="40F88B23" w14:textId="1F254D66" w:rsidR="003335D3" w:rsidRPr="008A7BE5" w:rsidRDefault="003335D3" w:rsidP="003335D3">
      <w:pPr>
        <w:pStyle w:val="ParagrapheIndent1"/>
        <w:numPr>
          <w:ilvl w:val="0"/>
          <w:numId w:val="16"/>
        </w:numPr>
        <w:spacing w:line="232" w:lineRule="exact"/>
        <w:ind w:right="20"/>
        <w:jc w:val="both"/>
        <w:rPr>
          <w:color w:val="000000"/>
          <w:lang w:val="fr-FR"/>
        </w:rPr>
      </w:pPr>
      <w:r w:rsidRPr="008A7BE5">
        <w:rPr>
          <w:color w:val="000000"/>
          <w:lang w:val="fr-FR"/>
        </w:rPr>
        <w:t>Le bordereau de</w:t>
      </w:r>
      <w:r w:rsidR="00F37D66">
        <w:rPr>
          <w:color w:val="000000"/>
          <w:lang w:val="fr-FR"/>
        </w:rPr>
        <w:t>s</w:t>
      </w:r>
      <w:r w:rsidRPr="008A7BE5">
        <w:rPr>
          <w:color w:val="000000"/>
          <w:lang w:val="fr-FR"/>
        </w:rPr>
        <w:t xml:space="preserve"> prix unitaire</w:t>
      </w:r>
      <w:r w:rsidR="00F37D66">
        <w:rPr>
          <w:color w:val="000000"/>
          <w:lang w:val="fr-FR"/>
        </w:rPr>
        <w:t>s</w:t>
      </w:r>
    </w:p>
    <w:p w14:paraId="472349E8" w14:textId="3F5E7BB5" w:rsidR="001E430F" w:rsidRPr="00CB3C2C" w:rsidRDefault="007901F6" w:rsidP="00D04932">
      <w:pPr>
        <w:pStyle w:val="ParagrapheIndent1"/>
        <w:numPr>
          <w:ilvl w:val="0"/>
          <w:numId w:val="16"/>
        </w:numPr>
        <w:spacing w:line="232" w:lineRule="exact"/>
        <w:ind w:right="20"/>
        <w:jc w:val="both"/>
        <w:rPr>
          <w:color w:val="000000"/>
          <w:lang w:val="fr-FR"/>
        </w:rPr>
      </w:pPr>
      <w:r w:rsidRPr="00CB3C2C">
        <w:rPr>
          <w:color w:val="000000"/>
          <w:lang w:val="fr-FR"/>
        </w:rPr>
        <w:t>Le</w:t>
      </w:r>
      <w:r w:rsidR="00843A7C">
        <w:rPr>
          <w:color w:val="000000"/>
          <w:lang w:val="fr-FR"/>
        </w:rPr>
        <w:t xml:space="preserve"> présent</w:t>
      </w:r>
      <w:r w:rsidRPr="00CB3C2C">
        <w:rPr>
          <w:color w:val="000000"/>
          <w:lang w:val="fr-FR"/>
        </w:rPr>
        <w:t xml:space="preserve"> cahier des clauses administratives particulières (CCP)</w:t>
      </w:r>
      <w:r w:rsidR="005A3089">
        <w:rPr>
          <w:color w:val="000000"/>
          <w:lang w:val="fr-FR"/>
        </w:rPr>
        <w:t xml:space="preserve"> et ses annexes</w:t>
      </w:r>
      <w:r w:rsidR="003335D3">
        <w:rPr>
          <w:color w:val="000000"/>
          <w:lang w:val="fr-FR"/>
        </w:rPr>
        <w:t xml:space="preserve"> du SAD</w:t>
      </w:r>
      <w:r w:rsidR="00F345A3">
        <w:rPr>
          <w:color w:val="000000"/>
          <w:lang w:val="fr-FR"/>
        </w:rPr>
        <w:t> ;</w:t>
      </w:r>
    </w:p>
    <w:p w14:paraId="017229B6" w14:textId="26BCADD7" w:rsidR="00D05015" w:rsidRDefault="00843A7C" w:rsidP="00D04932">
      <w:pPr>
        <w:pStyle w:val="ParagrapheIndent1"/>
        <w:numPr>
          <w:ilvl w:val="0"/>
          <w:numId w:val="16"/>
        </w:numPr>
        <w:spacing w:line="232" w:lineRule="exact"/>
        <w:ind w:right="20"/>
        <w:jc w:val="both"/>
        <w:rPr>
          <w:color w:val="000000"/>
          <w:lang w:val="fr-FR"/>
        </w:rPr>
      </w:pPr>
      <w:r>
        <w:rPr>
          <w:color w:val="000000"/>
          <w:lang w:val="fr-FR"/>
        </w:rPr>
        <w:t xml:space="preserve">Le cahier des clauses particulières (CCP) du CCP le cas échéant </w:t>
      </w:r>
      <w:r w:rsidR="003335D3" w:rsidRPr="003335D3">
        <w:rPr>
          <w:color w:val="000000"/>
          <w:lang w:val="fr-FR"/>
        </w:rPr>
        <w:t xml:space="preserve"> </w:t>
      </w:r>
      <w:r w:rsidR="003335D3">
        <w:rPr>
          <w:color w:val="000000"/>
          <w:lang w:val="fr-FR"/>
        </w:rPr>
        <w:t>et ses annexes</w:t>
      </w:r>
    </w:p>
    <w:p w14:paraId="19DACF24" w14:textId="77777777" w:rsidR="00F37D66" w:rsidRDefault="00AC50DE" w:rsidP="00291A3B">
      <w:pPr>
        <w:pStyle w:val="Paragraphedeliste"/>
        <w:numPr>
          <w:ilvl w:val="0"/>
          <w:numId w:val="16"/>
        </w:numPr>
        <w:rPr>
          <w:rFonts w:ascii="Trebuchet MS" w:eastAsia="Trebuchet MS" w:hAnsi="Trebuchet MS" w:cs="Trebuchet MS"/>
          <w:color w:val="000000"/>
          <w:sz w:val="20"/>
          <w:szCs w:val="24"/>
          <w:lang w:eastAsia="en-US"/>
        </w:rPr>
      </w:pPr>
      <w:r w:rsidRPr="00AC50DE">
        <w:rPr>
          <w:rFonts w:ascii="Trebuchet MS" w:eastAsia="Trebuchet MS" w:hAnsi="Trebuchet MS" w:cs="Trebuchet MS"/>
          <w:color w:val="000000"/>
          <w:sz w:val="20"/>
          <w:szCs w:val="24"/>
          <w:lang w:eastAsia="en-US"/>
        </w:rPr>
        <w:t>Le cahier des clauses administratives générales (CCAG) applicables aux marchés publics de fournitures courantes et de services, approuvé par l'arrêté du 30 mars 2021 ;</w:t>
      </w:r>
    </w:p>
    <w:p w14:paraId="40215798" w14:textId="0FFDEFBE" w:rsidR="00291A3B" w:rsidRPr="00291A3B" w:rsidRDefault="00F37D66" w:rsidP="00291A3B">
      <w:pPr>
        <w:pStyle w:val="Paragraphedeliste"/>
        <w:numPr>
          <w:ilvl w:val="0"/>
          <w:numId w:val="16"/>
        </w:numPr>
        <w:rPr>
          <w:rFonts w:ascii="Trebuchet MS" w:eastAsia="Trebuchet MS" w:hAnsi="Trebuchet MS" w:cs="Trebuchet MS"/>
          <w:color w:val="000000"/>
          <w:sz w:val="20"/>
          <w:szCs w:val="24"/>
          <w:lang w:eastAsia="en-US"/>
        </w:rPr>
      </w:pPr>
      <w:r>
        <w:rPr>
          <w:rFonts w:ascii="Trebuchet MS" w:eastAsia="Trebuchet MS" w:hAnsi="Trebuchet MS" w:cs="Trebuchet MS"/>
          <w:color w:val="000000"/>
          <w:sz w:val="20"/>
          <w:szCs w:val="24"/>
          <w:lang w:eastAsia="en-US"/>
        </w:rPr>
        <w:t>Le cas échéant, l</w:t>
      </w:r>
      <w:r w:rsidR="00291A3B" w:rsidRPr="00291A3B">
        <w:rPr>
          <w:rFonts w:ascii="Trebuchet MS" w:eastAsia="Trebuchet MS" w:hAnsi="Trebuchet MS" w:cs="Trebuchet MS"/>
          <w:color w:val="000000"/>
          <w:sz w:val="20"/>
          <w:szCs w:val="24"/>
          <w:lang w:eastAsia="en-US"/>
        </w:rPr>
        <w:t xml:space="preserve">e mémoire technique du titulaire </w:t>
      </w:r>
    </w:p>
    <w:p w14:paraId="4CEFE644" w14:textId="77777777" w:rsidR="00843A7C" w:rsidRPr="00843A7C" w:rsidRDefault="00843A7C" w:rsidP="00D04932">
      <w:pPr>
        <w:jc w:val="both"/>
        <w:rPr>
          <w:lang w:val="fr-FR"/>
        </w:rPr>
      </w:pPr>
    </w:p>
    <w:p w14:paraId="6AA4DF33" w14:textId="2C1F7410" w:rsidR="00843A7C" w:rsidRPr="00843A7C" w:rsidRDefault="00843A7C" w:rsidP="00D04932">
      <w:pPr>
        <w:pStyle w:val="Titre2"/>
        <w:ind w:right="20"/>
        <w:jc w:val="both"/>
        <w:rPr>
          <w:rFonts w:ascii="Trebuchet MS" w:eastAsia="Trebuchet MS" w:hAnsi="Trebuchet MS" w:cs="Trebuchet MS"/>
          <w:i w:val="0"/>
          <w:iCs w:val="0"/>
          <w:color w:val="000000"/>
          <w:kern w:val="32"/>
          <w:szCs w:val="32"/>
          <w:lang w:val="fr-FR"/>
        </w:rPr>
      </w:pPr>
      <w:bookmarkStart w:id="21" w:name="_Toc161066166"/>
      <w:r>
        <w:rPr>
          <w:rFonts w:ascii="Trebuchet MS" w:eastAsia="Trebuchet MS" w:hAnsi="Trebuchet MS" w:cs="Trebuchet MS"/>
          <w:i w:val="0"/>
          <w:iCs w:val="0"/>
          <w:color w:val="000000"/>
          <w:kern w:val="32"/>
          <w:szCs w:val="32"/>
          <w:lang w:val="fr-FR"/>
        </w:rPr>
        <w:t>5</w:t>
      </w:r>
      <w:r w:rsidRPr="00843A7C">
        <w:rPr>
          <w:rFonts w:ascii="Trebuchet MS" w:eastAsia="Trebuchet MS" w:hAnsi="Trebuchet MS" w:cs="Trebuchet MS"/>
          <w:i w:val="0"/>
          <w:iCs w:val="0"/>
          <w:color w:val="000000"/>
          <w:kern w:val="32"/>
          <w:szCs w:val="32"/>
          <w:lang w:val="fr-FR"/>
        </w:rPr>
        <w:t xml:space="preserve"> – Délais d’exécution</w:t>
      </w:r>
      <w:r>
        <w:rPr>
          <w:rFonts w:ascii="Trebuchet MS" w:eastAsia="Trebuchet MS" w:hAnsi="Trebuchet MS" w:cs="Trebuchet MS"/>
          <w:i w:val="0"/>
          <w:iCs w:val="0"/>
          <w:color w:val="000000"/>
          <w:kern w:val="32"/>
          <w:szCs w:val="32"/>
          <w:lang w:val="fr-FR"/>
        </w:rPr>
        <w:t xml:space="preserve"> </w:t>
      </w:r>
      <w:r w:rsidRPr="00B91B6C">
        <w:rPr>
          <w:rFonts w:ascii="Trebuchet MS" w:eastAsia="Trebuchet MS" w:hAnsi="Trebuchet MS" w:cs="Trebuchet MS"/>
          <w:i w:val="0"/>
          <w:iCs w:val="0"/>
          <w:color w:val="000000"/>
          <w:kern w:val="32"/>
          <w:szCs w:val="32"/>
          <w:lang w:val="fr-FR"/>
        </w:rPr>
        <w:t>du marché spécifique</w:t>
      </w:r>
      <w:bookmarkEnd w:id="21"/>
    </w:p>
    <w:p w14:paraId="521387CF" w14:textId="77777777" w:rsidR="00843A7C" w:rsidRPr="00CB3C2C" w:rsidRDefault="00843A7C" w:rsidP="00D04932">
      <w:pPr>
        <w:jc w:val="both"/>
        <w:rPr>
          <w:rFonts w:ascii="Trebuchet MS" w:eastAsia="Trebuchet MS" w:hAnsi="Trebuchet MS" w:cs="Trebuchet MS"/>
          <w:color w:val="000000"/>
          <w:sz w:val="20"/>
          <w:lang w:val="fr-FR"/>
        </w:rPr>
      </w:pPr>
    </w:p>
    <w:p w14:paraId="5877C9F3" w14:textId="1BE2F802" w:rsidR="003263E1" w:rsidRDefault="00291A3B" w:rsidP="00D04932">
      <w:pPr>
        <w:jc w:val="both"/>
        <w:rPr>
          <w:rFonts w:ascii="Trebuchet MS" w:eastAsia="Trebuchet MS" w:hAnsi="Trebuchet MS" w:cs="Trebuchet MS"/>
          <w:color w:val="000000"/>
          <w:sz w:val="20"/>
          <w:lang w:val="fr-FR"/>
        </w:rPr>
      </w:pPr>
      <w:r w:rsidRPr="009A009F">
        <w:rPr>
          <w:rFonts w:ascii="Trebuchet MS" w:eastAsia="Trebuchet MS" w:hAnsi="Trebuchet MS" w:cs="Trebuchet MS"/>
          <w:color w:val="000000"/>
          <w:sz w:val="20"/>
          <w:lang w:val="fr-FR"/>
        </w:rPr>
        <w:t xml:space="preserve">Le délai d’exécution des prestations sera </w:t>
      </w:r>
      <w:r w:rsidR="003263E1" w:rsidRPr="009A009F">
        <w:rPr>
          <w:rFonts w:ascii="Trebuchet MS" w:eastAsia="Trebuchet MS" w:hAnsi="Trebuchet MS" w:cs="Trebuchet MS"/>
          <w:color w:val="000000"/>
          <w:sz w:val="20"/>
          <w:lang w:val="fr-FR"/>
        </w:rPr>
        <w:t xml:space="preserve">imposé au cahier des charges </w:t>
      </w:r>
      <w:r w:rsidR="00AC50DE" w:rsidRPr="009A009F">
        <w:rPr>
          <w:rFonts w:ascii="Trebuchet MS" w:eastAsia="Trebuchet MS" w:hAnsi="Trebuchet MS" w:cs="Trebuchet MS"/>
          <w:color w:val="000000"/>
          <w:sz w:val="20"/>
          <w:lang w:val="fr-FR"/>
        </w:rPr>
        <w:t xml:space="preserve">du marché spécifique </w:t>
      </w:r>
      <w:r w:rsidR="003263E1" w:rsidRPr="009A009F">
        <w:rPr>
          <w:rFonts w:ascii="Trebuchet MS" w:eastAsia="Trebuchet MS" w:hAnsi="Trebuchet MS" w:cs="Trebuchet MS"/>
          <w:color w:val="000000"/>
          <w:sz w:val="20"/>
          <w:lang w:val="fr-FR"/>
        </w:rPr>
        <w:t xml:space="preserve">ou à défaut il sera </w:t>
      </w:r>
      <w:r w:rsidR="00AC50DE" w:rsidRPr="009A009F">
        <w:rPr>
          <w:rFonts w:ascii="Trebuchet MS" w:eastAsia="Trebuchet MS" w:hAnsi="Trebuchet MS" w:cs="Trebuchet MS"/>
          <w:color w:val="000000"/>
          <w:sz w:val="20"/>
          <w:lang w:val="fr-FR"/>
        </w:rPr>
        <w:t>pr</w:t>
      </w:r>
      <w:r w:rsidR="003263E1" w:rsidRPr="009A009F">
        <w:rPr>
          <w:rFonts w:ascii="Trebuchet MS" w:eastAsia="Trebuchet MS" w:hAnsi="Trebuchet MS" w:cs="Trebuchet MS"/>
          <w:color w:val="000000"/>
          <w:sz w:val="20"/>
          <w:lang w:val="fr-FR"/>
        </w:rPr>
        <w:t>é</w:t>
      </w:r>
      <w:r w:rsidR="00AC50DE" w:rsidRPr="009A009F">
        <w:rPr>
          <w:rFonts w:ascii="Trebuchet MS" w:eastAsia="Trebuchet MS" w:hAnsi="Trebuchet MS" w:cs="Trebuchet MS"/>
          <w:color w:val="000000"/>
          <w:sz w:val="20"/>
          <w:lang w:val="fr-FR"/>
        </w:rPr>
        <w:t>cisé dans l’o</w:t>
      </w:r>
      <w:r w:rsidR="003263E1" w:rsidRPr="009A009F">
        <w:rPr>
          <w:rFonts w:ascii="Trebuchet MS" w:eastAsia="Trebuchet MS" w:hAnsi="Trebuchet MS" w:cs="Trebuchet MS"/>
          <w:color w:val="000000"/>
          <w:sz w:val="20"/>
          <w:lang w:val="fr-FR"/>
        </w:rPr>
        <w:t>f</w:t>
      </w:r>
      <w:r w:rsidR="00AC50DE" w:rsidRPr="009A009F">
        <w:rPr>
          <w:rFonts w:ascii="Trebuchet MS" w:eastAsia="Trebuchet MS" w:hAnsi="Trebuchet MS" w:cs="Trebuchet MS"/>
          <w:color w:val="000000"/>
          <w:sz w:val="20"/>
          <w:lang w:val="fr-FR"/>
        </w:rPr>
        <w:t>f</w:t>
      </w:r>
      <w:r w:rsidR="003263E1" w:rsidRPr="009A009F">
        <w:rPr>
          <w:rFonts w:ascii="Trebuchet MS" w:eastAsia="Trebuchet MS" w:hAnsi="Trebuchet MS" w:cs="Trebuchet MS"/>
          <w:color w:val="000000"/>
          <w:sz w:val="20"/>
          <w:lang w:val="fr-FR"/>
        </w:rPr>
        <w:t>re du titulaire</w:t>
      </w:r>
      <w:r w:rsidR="00F37D66">
        <w:rPr>
          <w:rFonts w:ascii="Trebuchet MS" w:eastAsia="Trebuchet MS" w:hAnsi="Trebuchet MS" w:cs="Trebuchet MS"/>
          <w:color w:val="000000"/>
          <w:sz w:val="20"/>
          <w:lang w:val="fr-FR"/>
        </w:rPr>
        <w:t>.</w:t>
      </w:r>
    </w:p>
    <w:p w14:paraId="29C5A6F5" w14:textId="77777777" w:rsidR="003263E1" w:rsidRDefault="003263E1" w:rsidP="00D04932">
      <w:pPr>
        <w:jc w:val="both"/>
        <w:rPr>
          <w:rFonts w:ascii="Trebuchet MS" w:eastAsia="Trebuchet MS" w:hAnsi="Trebuchet MS" w:cs="Trebuchet MS"/>
          <w:color w:val="000000"/>
          <w:sz w:val="20"/>
          <w:lang w:val="fr-FR"/>
        </w:rPr>
      </w:pPr>
    </w:p>
    <w:p w14:paraId="14711847" w14:textId="50FB327F" w:rsidR="00843A7C" w:rsidRPr="009A009F" w:rsidRDefault="00843A7C" w:rsidP="00D04932">
      <w:pPr>
        <w:jc w:val="both"/>
        <w:rPr>
          <w:rFonts w:ascii="Trebuchet MS" w:eastAsia="Trebuchet MS" w:hAnsi="Trebuchet MS" w:cs="Trebuchet MS"/>
          <w:color w:val="000000"/>
          <w:sz w:val="20"/>
          <w:lang w:val="fr-FR"/>
        </w:rPr>
      </w:pPr>
      <w:r w:rsidRPr="009A009F">
        <w:rPr>
          <w:rFonts w:ascii="Trebuchet MS" w:eastAsia="Trebuchet MS" w:hAnsi="Trebuchet MS" w:cs="Trebuchet MS"/>
          <w:color w:val="000000"/>
          <w:sz w:val="20"/>
          <w:lang w:val="fr-FR"/>
        </w:rPr>
        <w:t xml:space="preserve">Il commence à courir à partir de la date de réception du bon de </w:t>
      </w:r>
      <w:r w:rsidRPr="009A009F">
        <w:rPr>
          <w:rFonts w:ascii="Trebuchet MS" w:eastAsia="Trebuchet MS" w:hAnsi="Trebuchet MS" w:cs="Trebuchet MS"/>
          <w:sz w:val="20"/>
          <w:lang w:val="fr-FR"/>
        </w:rPr>
        <w:t xml:space="preserve">commande par le titulaire et ne pourra excéder celui indiqué </w:t>
      </w:r>
      <w:r w:rsidR="003263E1" w:rsidRPr="009A009F">
        <w:rPr>
          <w:rFonts w:ascii="Trebuchet MS" w:eastAsia="Trebuchet MS" w:hAnsi="Trebuchet MS" w:cs="Trebuchet MS"/>
          <w:sz w:val="20"/>
          <w:lang w:val="fr-FR"/>
        </w:rPr>
        <w:t xml:space="preserve">au </w:t>
      </w:r>
      <w:r w:rsidR="00291A3B" w:rsidRPr="009A009F">
        <w:rPr>
          <w:rFonts w:ascii="Trebuchet MS" w:eastAsia="Trebuchet MS" w:hAnsi="Trebuchet MS" w:cs="Trebuchet MS"/>
          <w:sz w:val="20"/>
          <w:lang w:val="fr-FR"/>
        </w:rPr>
        <w:t>CCP</w:t>
      </w:r>
      <w:r w:rsidR="003263E1" w:rsidRPr="009A009F">
        <w:rPr>
          <w:rFonts w:ascii="Trebuchet MS" w:eastAsia="Trebuchet MS" w:hAnsi="Trebuchet MS" w:cs="Trebuchet MS"/>
          <w:sz w:val="20"/>
          <w:lang w:val="fr-FR"/>
        </w:rPr>
        <w:t xml:space="preserve"> </w:t>
      </w:r>
      <w:r w:rsidR="003263E1" w:rsidRPr="009A009F">
        <w:rPr>
          <w:rFonts w:ascii="Trebuchet MS" w:eastAsia="Trebuchet MS" w:hAnsi="Trebuchet MS" w:cs="Trebuchet MS"/>
          <w:color w:val="000000"/>
          <w:sz w:val="20"/>
          <w:lang w:val="fr-FR"/>
        </w:rPr>
        <w:t>ou à défaut celui indiqué dans l’offre du titulaire.</w:t>
      </w:r>
      <w:r w:rsidRPr="009A009F">
        <w:rPr>
          <w:rFonts w:ascii="Trebuchet MS" w:eastAsia="Trebuchet MS" w:hAnsi="Trebuchet MS" w:cs="Trebuchet MS"/>
          <w:color w:val="000000"/>
          <w:sz w:val="20"/>
          <w:lang w:val="fr-FR"/>
        </w:rPr>
        <w:t xml:space="preserve"> </w:t>
      </w:r>
    </w:p>
    <w:p w14:paraId="51BD23E0" w14:textId="77777777" w:rsidR="00843A7C" w:rsidRPr="009A009F" w:rsidRDefault="00843A7C" w:rsidP="00D04932">
      <w:pPr>
        <w:jc w:val="both"/>
        <w:rPr>
          <w:rFonts w:ascii="Trebuchet MS" w:eastAsia="Trebuchet MS" w:hAnsi="Trebuchet MS" w:cs="Trebuchet MS"/>
          <w:color w:val="000000"/>
          <w:sz w:val="20"/>
          <w:lang w:val="fr-FR"/>
        </w:rPr>
      </w:pPr>
    </w:p>
    <w:p w14:paraId="6016182C" w14:textId="5FAF81B4" w:rsidR="00843A7C" w:rsidRPr="00CB3C2C" w:rsidRDefault="00843A7C" w:rsidP="00D04932">
      <w:pPr>
        <w:jc w:val="both"/>
        <w:rPr>
          <w:rFonts w:ascii="Trebuchet MS" w:eastAsia="Trebuchet MS" w:hAnsi="Trebuchet MS" w:cs="Trebuchet MS"/>
          <w:color w:val="000000"/>
          <w:sz w:val="20"/>
          <w:lang w:val="fr-FR"/>
        </w:rPr>
      </w:pPr>
      <w:r w:rsidRPr="009A009F">
        <w:rPr>
          <w:rFonts w:ascii="Trebuchet MS" w:eastAsia="Trebuchet MS" w:hAnsi="Trebuchet MS" w:cs="Trebuchet MS"/>
          <w:color w:val="000000"/>
          <w:sz w:val="20"/>
          <w:lang w:val="fr-FR"/>
        </w:rPr>
        <w:t>Tout non-respect de ces délais entraînera l’application de pénalités</w:t>
      </w:r>
      <w:r w:rsidR="00F37D66">
        <w:rPr>
          <w:rFonts w:ascii="Trebuchet MS" w:eastAsia="Trebuchet MS" w:hAnsi="Trebuchet MS" w:cs="Trebuchet MS"/>
          <w:color w:val="000000"/>
          <w:sz w:val="20"/>
          <w:lang w:val="fr-FR"/>
        </w:rPr>
        <w:t xml:space="preserve"> de retard</w:t>
      </w:r>
      <w:r w:rsidRPr="009A009F">
        <w:rPr>
          <w:rFonts w:ascii="Trebuchet MS" w:eastAsia="Trebuchet MS" w:hAnsi="Trebuchet MS" w:cs="Trebuchet MS"/>
          <w:color w:val="000000"/>
          <w:sz w:val="20"/>
          <w:lang w:val="fr-FR"/>
        </w:rPr>
        <w:t>, comme indiqué à l’article 15 du pré</w:t>
      </w:r>
      <w:r w:rsidR="00DE2E6E">
        <w:rPr>
          <w:rFonts w:ascii="Trebuchet MS" w:eastAsia="Trebuchet MS" w:hAnsi="Trebuchet MS" w:cs="Trebuchet MS"/>
          <w:color w:val="000000"/>
          <w:sz w:val="20"/>
          <w:lang w:val="fr-FR"/>
        </w:rPr>
        <w:t>sent CC</w:t>
      </w:r>
      <w:r w:rsidRPr="009A009F">
        <w:rPr>
          <w:rFonts w:ascii="Trebuchet MS" w:eastAsia="Trebuchet MS" w:hAnsi="Trebuchet MS" w:cs="Trebuchet MS"/>
          <w:color w:val="000000"/>
          <w:sz w:val="20"/>
          <w:lang w:val="fr-FR"/>
        </w:rPr>
        <w:t>P.</w:t>
      </w:r>
    </w:p>
    <w:p w14:paraId="65DAC033" w14:textId="77777777" w:rsidR="00843A7C" w:rsidRPr="00CB3C2C" w:rsidRDefault="00843A7C" w:rsidP="00D04932">
      <w:pPr>
        <w:pStyle w:val="Default"/>
        <w:jc w:val="both"/>
        <w:rPr>
          <w:sz w:val="22"/>
          <w:szCs w:val="22"/>
        </w:rPr>
      </w:pPr>
    </w:p>
    <w:p w14:paraId="32081A3A" w14:textId="77777777" w:rsidR="00ED1942" w:rsidRPr="00CB3C2C" w:rsidRDefault="00ED1942" w:rsidP="00D04932">
      <w:pPr>
        <w:jc w:val="both"/>
        <w:rPr>
          <w:rFonts w:ascii="Trebuchet MS" w:eastAsia="Trebuchet MS" w:hAnsi="Trebuchet MS" w:cs="Trebuchet MS"/>
          <w:color w:val="000000"/>
          <w:sz w:val="20"/>
          <w:lang w:val="fr-FR"/>
        </w:rPr>
      </w:pPr>
    </w:p>
    <w:p w14:paraId="7BE2E1C8" w14:textId="06D5AAC5" w:rsidR="00ED1942" w:rsidRPr="00B91B6C" w:rsidRDefault="00B91B6C" w:rsidP="00D04932">
      <w:pPr>
        <w:pStyle w:val="Titre2"/>
        <w:ind w:right="20"/>
        <w:jc w:val="both"/>
        <w:rPr>
          <w:rFonts w:ascii="Trebuchet MS" w:eastAsia="Trebuchet MS" w:hAnsi="Trebuchet MS" w:cs="Trebuchet MS"/>
          <w:i w:val="0"/>
          <w:iCs w:val="0"/>
          <w:color w:val="000000"/>
          <w:kern w:val="32"/>
          <w:szCs w:val="32"/>
          <w:lang w:val="fr-FR"/>
        </w:rPr>
      </w:pPr>
      <w:bookmarkStart w:id="22" w:name="_Toc161066167"/>
      <w:r>
        <w:rPr>
          <w:rFonts w:ascii="Trebuchet MS" w:eastAsia="Trebuchet MS" w:hAnsi="Trebuchet MS" w:cs="Trebuchet MS"/>
          <w:i w:val="0"/>
          <w:iCs w:val="0"/>
          <w:color w:val="000000"/>
          <w:kern w:val="32"/>
          <w:szCs w:val="32"/>
          <w:lang w:val="fr-FR"/>
        </w:rPr>
        <w:t>6</w:t>
      </w:r>
      <w:r w:rsidR="007039FC">
        <w:rPr>
          <w:rFonts w:ascii="Trebuchet MS" w:eastAsia="Trebuchet MS" w:hAnsi="Trebuchet MS" w:cs="Trebuchet MS"/>
          <w:i w:val="0"/>
          <w:iCs w:val="0"/>
          <w:color w:val="000000"/>
          <w:kern w:val="32"/>
          <w:szCs w:val="32"/>
          <w:lang w:val="fr-FR"/>
        </w:rPr>
        <w:t xml:space="preserve"> </w:t>
      </w:r>
      <w:r w:rsidR="00ED1942" w:rsidRPr="006150D7">
        <w:rPr>
          <w:rFonts w:ascii="Trebuchet MS" w:eastAsia="Trebuchet MS" w:hAnsi="Trebuchet MS" w:cs="Trebuchet MS"/>
          <w:i w:val="0"/>
          <w:iCs w:val="0"/>
          <w:color w:val="000000"/>
          <w:kern w:val="32"/>
          <w:szCs w:val="32"/>
          <w:lang w:val="fr-FR"/>
        </w:rPr>
        <w:t>- Bon de commande</w:t>
      </w:r>
      <w:bookmarkEnd w:id="22"/>
    </w:p>
    <w:p w14:paraId="4D53CAC0" w14:textId="77777777" w:rsidR="00ED1942" w:rsidRDefault="00ED1942" w:rsidP="00D04932">
      <w:pPr>
        <w:jc w:val="both"/>
        <w:rPr>
          <w:rFonts w:ascii="Trebuchet MS" w:eastAsia="Trebuchet MS" w:hAnsi="Trebuchet MS" w:cs="Trebuchet MS"/>
          <w:color w:val="000000"/>
          <w:sz w:val="20"/>
          <w:lang w:val="fr-FR"/>
        </w:rPr>
      </w:pPr>
    </w:p>
    <w:p w14:paraId="104DBEBD" w14:textId="05E8E4E7" w:rsidR="00F345A3" w:rsidRDefault="00F37D66" w:rsidP="00D04932">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Les marchés spécifiques pourront être passés sous la forme d’accord cadre à bons de commande </w:t>
      </w:r>
      <w:r w:rsidR="00F345A3">
        <w:rPr>
          <w:rFonts w:ascii="Trebuchet MS" w:eastAsia="Trebuchet MS" w:hAnsi="Trebuchet MS" w:cs="Trebuchet MS"/>
          <w:color w:val="000000"/>
          <w:sz w:val="20"/>
          <w:lang w:val="fr-FR"/>
        </w:rPr>
        <w:t xml:space="preserve">si les prestations sont récurrentes tout au long de l’année. </w:t>
      </w:r>
    </w:p>
    <w:p w14:paraId="029EA070" w14:textId="77777777" w:rsidR="00F345A3" w:rsidRPr="00CB3C2C" w:rsidRDefault="00F345A3" w:rsidP="00D04932">
      <w:pPr>
        <w:jc w:val="both"/>
        <w:rPr>
          <w:rFonts w:ascii="Trebuchet MS" w:eastAsia="Trebuchet MS" w:hAnsi="Trebuchet MS" w:cs="Trebuchet MS"/>
          <w:color w:val="000000"/>
          <w:sz w:val="20"/>
          <w:lang w:val="fr-FR"/>
        </w:rPr>
      </w:pPr>
    </w:p>
    <w:p w14:paraId="14BD26DF" w14:textId="52A2252B" w:rsidR="00ED1942" w:rsidRPr="00CB3C2C" w:rsidRDefault="00F37D66" w:rsidP="00D04932">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cas échéant, l</w:t>
      </w:r>
      <w:r w:rsidR="00F30EB4">
        <w:rPr>
          <w:rFonts w:ascii="Trebuchet MS" w:eastAsia="Trebuchet MS" w:hAnsi="Trebuchet MS" w:cs="Trebuchet MS"/>
          <w:color w:val="000000"/>
          <w:sz w:val="20"/>
          <w:lang w:val="fr-FR"/>
        </w:rPr>
        <w:t>es</w:t>
      </w:r>
      <w:r w:rsidR="00F30EB4" w:rsidRPr="00CB3C2C">
        <w:rPr>
          <w:rFonts w:ascii="Trebuchet MS" w:eastAsia="Trebuchet MS" w:hAnsi="Trebuchet MS" w:cs="Trebuchet MS"/>
          <w:color w:val="000000"/>
          <w:sz w:val="20"/>
          <w:lang w:val="fr-FR"/>
        </w:rPr>
        <w:t xml:space="preserve"> </w:t>
      </w:r>
      <w:r w:rsidR="00F30EB4">
        <w:rPr>
          <w:rFonts w:ascii="Trebuchet MS" w:eastAsia="Trebuchet MS" w:hAnsi="Trebuchet MS" w:cs="Trebuchet MS"/>
          <w:color w:val="000000"/>
          <w:sz w:val="20"/>
          <w:lang w:val="fr-FR"/>
        </w:rPr>
        <w:t xml:space="preserve">bons </w:t>
      </w:r>
      <w:r w:rsidR="00ED1942" w:rsidRPr="00CB3C2C">
        <w:rPr>
          <w:rFonts w:ascii="Trebuchet MS" w:eastAsia="Trebuchet MS" w:hAnsi="Trebuchet MS" w:cs="Trebuchet MS"/>
          <w:color w:val="000000"/>
          <w:sz w:val="20"/>
          <w:lang w:val="fr-FR"/>
        </w:rPr>
        <w:t>de commande comporter</w:t>
      </w:r>
      <w:r w:rsidR="00F30EB4">
        <w:rPr>
          <w:rFonts w:ascii="Trebuchet MS" w:eastAsia="Trebuchet MS" w:hAnsi="Trebuchet MS" w:cs="Trebuchet MS"/>
          <w:color w:val="000000"/>
          <w:sz w:val="20"/>
          <w:lang w:val="fr-FR"/>
        </w:rPr>
        <w:t>ont au minimum les éléments suivants </w:t>
      </w:r>
      <w:r w:rsidR="00ED1942" w:rsidRPr="00CB3C2C">
        <w:rPr>
          <w:rFonts w:ascii="Trebuchet MS" w:eastAsia="Trebuchet MS" w:hAnsi="Trebuchet MS" w:cs="Trebuchet MS"/>
          <w:color w:val="000000"/>
          <w:sz w:val="20"/>
          <w:lang w:val="fr-FR"/>
        </w:rPr>
        <w:t>:</w:t>
      </w:r>
    </w:p>
    <w:p w14:paraId="3788EDD6" w14:textId="77777777" w:rsidR="00ED1942" w:rsidRDefault="00ED1942"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 xml:space="preserve">- la référence au marché </w:t>
      </w:r>
    </w:p>
    <w:p w14:paraId="4F1688E9" w14:textId="2E8F37F3" w:rsidR="00F37D66" w:rsidRDefault="00F37D66" w:rsidP="00D04932">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numéro du bon de commande</w:t>
      </w:r>
    </w:p>
    <w:p w14:paraId="3E558ED1" w14:textId="24E8EDF7" w:rsidR="00F37D66" w:rsidRPr="00CB3C2C" w:rsidRDefault="00F37D66" w:rsidP="00D04932">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le montant du bon de </w:t>
      </w:r>
      <w:r w:rsidR="006150D7">
        <w:rPr>
          <w:rFonts w:ascii="Trebuchet MS" w:eastAsia="Trebuchet MS" w:hAnsi="Trebuchet MS" w:cs="Trebuchet MS"/>
          <w:color w:val="000000"/>
          <w:sz w:val="20"/>
          <w:lang w:val="fr-FR"/>
        </w:rPr>
        <w:t>commande</w:t>
      </w:r>
    </w:p>
    <w:p w14:paraId="1B1906C2" w14:textId="47622EEF" w:rsidR="00ED1942" w:rsidRPr="00CB3C2C" w:rsidRDefault="00ED1942"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 la désignation de l’équipement et</w:t>
      </w:r>
      <w:r w:rsidR="00F37D66">
        <w:rPr>
          <w:rFonts w:ascii="Trebuchet MS" w:eastAsia="Trebuchet MS" w:hAnsi="Trebuchet MS" w:cs="Trebuchet MS"/>
          <w:color w:val="000000"/>
          <w:sz w:val="20"/>
          <w:lang w:val="fr-FR"/>
        </w:rPr>
        <w:t>/ou</w:t>
      </w:r>
      <w:r w:rsidRPr="00CB3C2C">
        <w:rPr>
          <w:rFonts w:ascii="Trebuchet MS" w:eastAsia="Trebuchet MS" w:hAnsi="Trebuchet MS" w:cs="Trebuchet MS"/>
          <w:color w:val="000000"/>
          <w:sz w:val="20"/>
          <w:lang w:val="fr-FR"/>
        </w:rPr>
        <w:t xml:space="preserve"> de la prestation demandée</w:t>
      </w:r>
    </w:p>
    <w:p w14:paraId="2A24F60D" w14:textId="16FDF30D" w:rsidR="00ED1942" w:rsidRPr="00CB3C2C" w:rsidRDefault="00ED1942"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 xml:space="preserve">- le prix d'engagement correspondant au prix </w:t>
      </w:r>
      <w:r w:rsidR="00F37D66">
        <w:rPr>
          <w:rFonts w:ascii="Trebuchet MS" w:eastAsia="Trebuchet MS" w:hAnsi="Trebuchet MS" w:cs="Trebuchet MS"/>
          <w:color w:val="000000"/>
          <w:sz w:val="20"/>
          <w:lang w:val="fr-FR"/>
        </w:rPr>
        <w:t>défini dans le bordereau des prix unitaires</w:t>
      </w:r>
    </w:p>
    <w:p w14:paraId="670025B0" w14:textId="77777777" w:rsidR="00ED1942" w:rsidRPr="00CB3C2C" w:rsidRDefault="00ED1942"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 le lieu d’exécution</w:t>
      </w:r>
    </w:p>
    <w:p w14:paraId="0BB2D065" w14:textId="77777777" w:rsidR="00ED1942" w:rsidRPr="00CB3C2C" w:rsidRDefault="00ED1942"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 l'adresse de facturation</w:t>
      </w:r>
    </w:p>
    <w:p w14:paraId="33C04F47" w14:textId="77777777" w:rsidR="00ED1942" w:rsidRPr="00CB3C2C" w:rsidRDefault="00ED1942" w:rsidP="00D04932">
      <w:pPr>
        <w:jc w:val="both"/>
        <w:rPr>
          <w:rFonts w:ascii="Trebuchet MS" w:eastAsia="Trebuchet MS" w:hAnsi="Trebuchet MS" w:cs="Trebuchet MS"/>
          <w:color w:val="000000"/>
          <w:sz w:val="20"/>
          <w:lang w:val="fr-FR"/>
        </w:rPr>
      </w:pPr>
    </w:p>
    <w:p w14:paraId="6C271059" w14:textId="4E10F197" w:rsidR="00ED1942" w:rsidRPr="0084612E" w:rsidRDefault="00843A7C" w:rsidP="0084612E">
      <w:pPr>
        <w:pStyle w:val="ParagrapheIndent2"/>
        <w:spacing w:after="240" w:line="232" w:lineRule="exact"/>
        <w:ind w:left="20" w:right="20"/>
        <w:jc w:val="both"/>
        <w:rPr>
          <w:color w:val="000000"/>
          <w:lang w:val="fr-FR"/>
        </w:rPr>
      </w:pPr>
      <w:r>
        <w:rPr>
          <w:color w:val="000000"/>
          <w:lang w:val="fr-FR"/>
        </w:rPr>
        <w:t>Seuls les bons de commande signés par le représentant du pouvoir adjudicateur peuvent être honorés par le ou les titulaires.</w:t>
      </w:r>
    </w:p>
    <w:p w14:paraId="31AB148E" w14:textId="35814DCD" w:rsidR="00ED1942" w:rsidRDefault="00ED1942" w:rsidP="00D04932">
      <w:pPr>
        <w:pStyle w:val="RedTxt"/>
        <w:jc w:val="both"/>
        <w:rPr>
          <w:rFonts w:ascii="Trebuchet MS" w:eastAsia="Trebuchet MS" w:hAnsi="Trebuchet MS" w:cs="Trebuchet MS"/>
          <w:color w:val="000000"/>
          <w:sz w:val="20"/>
          <w:szCs w:val="24"/>
          <w:lang w:eastAsia="en-US"/>
        </w:rPr>
      </w:pPr>
      <w:r w:rsidRPr="00CB3C2C">
        <w:rPr>
          <w:rFonts w:ascii="Trebuchet MS" w:eastAsia="Trebuchet MS" w:hAnsi="Trebuchet MS" w:cs="Trebuchet MS"/>
          <w:color w:val="000000"/>
          <w:sz w:val="20"/>
          <w:szCs w:val="24"/>
          <w:lang w:eastAsia="en-US"/>
        </w:rPr>
        <w:t>La qualité des prestations doit être constante tout au long de l’exécution du marché</w:t>
      </w:r>
      <w:r w:rsidR="00F37D66">
        <w:rPr>
          <w:rFonts w:ascii="Trebuchet MS" w:eastAsia="Trebuchet MS" w:hAnsi="Trebuchet MS" w:cs="Trebuchet MS"/>
          <w:color w:val="000000"/>
          <w:sz w:val="20"/>
          <w:szCs w:val="24"/>
          <w:lang w:eastAsia="en-US"/>
        </w:rPr>
        <w:t>.</w:t>
      </w:r>
    </w:p>
    <w:p w14:paraId="77BAC4A3" w14:textId="77777777" w:rsidR="00F37D66" w:rsidRDefault="00F37D66" w:rsidP="00D04932">
      <w:pPr>
        <w:pStyle w:val="RedTxt"/>
        <w:jc w:val="both"/>
        <w:rPr>
          <w:rFonts w:ascii="Trebuchet MS" w:eastAsia="Trebuchet MS" w:hAnsi="Trebuchet MS" w:cs="Trebuchet MS"/>
          <w:color w:val="000000"/>
          <w:sz w:val="20"/>
          <w:szCs w:val="24"/>
          <w:lang w:eastAsia="en-US"/>
        </w:rPr>
      </w:pPr>
    </w:p>
    <w:p w14:paraId="5316967A" w14:textId="6357680C" w:rsidR="00F37D66" w:rsidRPr="00CB3C2C" w:rsidRDefault="00F37D66" w:rsidP="00D04932">
      <w:pPr>
        <w:pStyle w:val="RedTxt"/>
        <w:jc w:val="both"/>
        <w:rPr>
          <w:rFonts w:ascii="Trebuchet MS" w:eastAsia="Trebuchet MS" w:hAnsi="Trebuchet MS" w:cs="Trebuchet MS"/>
          <w:color w:val="000000"/>
          <w:sz w:val="20"/>
          <w:szCs w:val="24"/>
          <w:lang w:eastAsia="en-US"/>
        </w:rPr>
      </w:pPr>
      <w:r>
        <w:rPr>
          <w:rFonts w:ascii="Trebuchet MS" w:eastAsia="Trebuchet MS" w:hAnsi="Trebuchet MS" w:cs="Trebuchet MS"/>
          <w:color w:val="000000"/>
          <w:sz w:val="20"/>
          <w:szCs w:val="24"/>
          <w:lang w:eastAsia="en-US"/>
        </w:rPr>
        <w:t>Les marchés spécifiques pourront également être passés sous la forme de marchés ordinaires lorsque les prestations s’y prêtent.</w:t>
      </w:r>
    </w:p>
    <w:p w14:paraId="0B40468F" w14:textId="77777777" w:rsidR="00ED1942" w:rsidRPr="00CB3C2C" w:rsidRDefault="00ED1942" w:rsidP="00D04932">
      <w:pPr>
        <w:pStyle w:val="RedTxt"/>
        <w:jc w:val="both"/>
        <w:rPr>
          <w:rFonts w:ascii="Trebuchet MS" w:eastAsia="Trebuchet MS" w:hAnsi="Trebuchet MS" w:cs="Trebuchet MS"/>
          <w:color w:val="000000"/>
          <w:sz w:val="20"/>
          <w:szCs w:val="24"/>
          <w:lang w:eastAsia="en-US"/>
        </w:rPr>
      </w:pPr>
    </w:p>
    <w:p w14:paraId="3BDF8D8D" w14:textId="3C926FE3" w:rsidR="00ED1942" w:rsidRDefault="00ED1942" w:rsidP="00D04932">
      <w:pPr>
        <w:pStyle w:val="RedTxt"/>
        <w:jc w:val="both"/>
        <w:rPr>
          <w:rFonts w:ascii="Trebuchet MS" w:eastAsia="Trebuchet MS" w:hAnsi="Trebuchet MS" w:cs="Trebuchet MS"/>
          <w:color w:val="000000"/>
          <w:sz w:val="20"/>
          <w:szCs w:val="24"/>
          <w:lang w:eastAsia="en-US"/>
        </w:rPr>
      </w:pPr>
      <w:r w:rsidRPr="00CB3C2C">
        <w:rPr>
          <w:rFonts w:ascii="Trebuchet MS" w:eastAsia="Trebuchet MS" w:hAnsi="Trebuchet MS" w:cs="Trebuchet MS"/>
          <w:color w:val="000000"/>
          <w:sz w:val="20"/>
          <w:szCs w:val="24"/>
          <w:lang w:eastAsia="en-US"/>
        </w:rPr>
        <w:t xml:space="preserve">IMPORTANT : Il est rappelé que toute modification (référence, substitution…) doit faire l’objet d’une information et d’une approbation préalable </w:t>
      </w:r>
      <w:r w:rsidR="0043288D" w:rsidRPr="00843A7C">
        <w:rPr>
          <w:rFonts w:ascii="Trebuchet MS" w:eastAsia="Trebuchet MS" w:hAnsi="Trebuchet MS" w:cs="Trebuchet MS"/>
          <w:color w:val="000000"/>
          <w:sz w:val="20"/>
          <w:szCs w:val="24"/>
          <w:lang w:eastAsia="en-US"/>
        </w:rPr>
        <w:t xml:space="preserve">des établissements </w:t>
      </w:r>
      <w:r w:rsidR="00843A7C" w:rsidRPr="00843A7C">
        <w:rPr>
          <w:rFonts w:ascii="Trebuchet MS" w:eastAsia="Trebuchet MS" w:hAnsi="Trebuchet MS" w:cs="Trebuchet MS"/>
          <w:color w:val="000000"/>
          <w:sz w:val="20"/>
          <w:szCs w:val="24"/>
          <w:lang w:eastAsia="en-US"/>
        </w:rPr>
        <w:t>parties</w:t>
      </w:r>
      <w:r w:rsidR="00843A7C">
        <w:rPr>
          <w:rFonts w:ascii="Trebuchet MS" w:eastAsia="Trebuchet MS" w:hAnsi="Trebuchet MS" w:cs="Trebuchet MS"/>
          <w:color w:val="000000"/>
          <w:sz w:val="20"/>
          <w:szCs w:val="24"/>
          <w:lang w:eastAsia="en-US"/>
        </w:rPr>
        <w:t>.</w:t>
      </w:r>
    </w:p>
    <w:p w14:paraId="207E6F82" w14:textId="77777777" w:rsidR="0043288D" w:rsidRPr="00CB3C2C" w:rsidRDefault="0043288D" w:rsidP="00D04932">
      <w:pPr>
        <w:pStyle w:val="RedTxt"/>
        <w:jc w:val="both"/>
        <w:rPr>
          <w:rFonts w:ascii="Trebuchet MS" w:eastAsia="Trebuchet MS" w:hAnsi="Trebuchet MS" w:cs="Trebuchet MS"/>
          <w:color w:val="000000"/>
          <w:sz w:val="20"/>
          <w:szCs w:val="24"/>
          <w:lang w:eastAsia="en-US"/>
        </w:rPr>
      </w:pPr>
    </w:p>
    <w:p w14:paraId="0FC14042" w14:textId="5897432D" w:rsidR="00ED1942" w:rsidRPr="00CB3C2C" w:rsidRDefault="00ED1942" w:rsidP="00D04932">
      <w:pPr>
        <w:pStyle w:val="RedTxt"/>
        <w:jc w:val="both"/>
        <w:rPr>
          <w:rFonts w:ascii="Trebuchet MS" w:eastAsia="Trebuchet MS" w:hAnsi="Trebuchet MS" w:cs="Trebuchet MS"/>
          <w:color w:val="000000"/>
          <w:sz w:val="20"/>
          <w:szCs w:val="24"/>
          <w:lang w:eastAsia="en-US"/>
        </w:rPr>
      </w:pPr>
      <w:r w:rsidRPr="00552153">
        <w:rPr>
          <w:rFonts w:ascii="Trebuchet MS" w:eastAsia="Trebuchet MS" w:hAnsi="Trebuchet MS" w:cs="Trebuchet MS"/>
          <w:color w:val="000000"/>
          <w:sz w:val="20"/>
          <w:szCs w:val="24"/>
          <w:lang w:eastAsia="en-US"/>
        </w:rPr>
        <w:t xml:space="preserve">Tout courrier relatif à d’éventuelles modifications doit être impérativement envoyé à l’adresse </w:t>
      </w:r>
      <w:r w:rsidR="00843A7C" w:rsidRPr="00552153">
        <w:rPr>
          <w:rFonts w:ascii="Trebuchet MS" w:eastAsia="Trebuchet MS" w:hAnsi="Trebuchet MS" w:cs="Trebuchet MS"/>
          <w:color w:val="000000"/>
          <w:sz w:val="20"/>
          <w:szCs w:val="24"/>
          <w:lang w:eastAsia="en-US"/>
        </w:rPr>
        <w:t>de l’établissement partie</w:t>
      </w:r>
      <w:r w:rsidRPr="00552153">
        <w:rPr>
          <w:rFonts w:ascii="Trebuchet MS" w:eastAsia="Trebuchet MS" w:hAnsi="Trebuchet MS" w:cs="Trebuchet MS"/>
          <w:color w:val="000000"/>
          <w:sz w:val="20"/>
          <w:szCs w:val="24"/>
          <w:lang w:eastAsia="en-US"/>
        </w:rPr>
        <w:t xml:space="preserve"> : </w:t>
      </w:r>
      <w:r w:rsidR="00BE6A15">
        <w:rPr>
          <w:rFonts w:ascii="Trebuchet MS" w:eastAsia="Trebuchet MS" w:hAnsi="Trebuchet MS" w:cs="Trebuchet MS"/>
          <w:color w:val="000000"/>
          <w:sz w:val="20"/>
          <w:szCs w:val="24"/>
          <w:lang w:eastAsia="en-US"/>
        </w:rPr>
        <w:t xml:space="preserve">voir annexe </w:t>
      </w:r>
      <w:r w:rsidR="00A13385">
        <w:rPr>
          <w:rFonts w:ascii="Trebuchet MS" w:eastAsia="Trebuchet MS" w:hAnsi="Trebuchet MS" w:cs="Trebuchet MS"/>
          <w:color w:val="000000"/>
          <w:sz w:val="20"/>
          <w:szCs w:val="24"/>
          <w:lang w:eastAsia="en-US"/>
        </w:rPr>
        <w:t>2</w:t>
      </w:r>
      <w:r w:rsidR="00DE2E6E">
        <w:rPr>
          <w:rFonts w:ascii="Trebuchet MS" w:eastAsia="Trebuchet MS" w:hAnsi="Trebuchet MS" w:cs="Trebuchet MS"/>
          <w:color w:val="000000"/>
          <w:sz w:val="20"/>
          <w:szCs w:val="24"/>
          <w:lang w:eastAsia="en-US"/>
        </w:rPr>
        <w:t xml:space="preserve"> du CC</w:t>
      </w:r>
      <w:r w:rsidR="0043288D" w:rsidRPr="00552153">
        <w:rPr>
          <w:rFonts w:ascii="Trebuchet MS" w:eastAsia="Trebuchet MS" w:hAnsi="Trebuchet MS" w:cs="Trebuchet MS"/>
          <w:color w:val="000000"/>
          <w:sz w:val="20"/>
          <w:szCs w:val="24"/>
          <w:lang w:eastAsia="en-US"/>
        </w:rPr>
        <w:t>P</w:t>
      </w:r>
      <w:r w:rsidR="0043288D">
        <w:rPr>
          <w:rFonts w:ascii="Trebuchet MS" w:eastAsia="Trebuchet MS" w:hAnsi="Trebuchet MS" w:cs="Trebuchet MS"/>
          <w:color w:val="000000"/>
          <w:sz w:val="20"/>
          <w:szCs w:val="24"/>
          <w:lang w:eastAsia="en-US"/>
        </w:rPr>
        <w:t xml:space="preserve"> </w:t>
      </w:r>
    </w:p>
    <w:p w14:paraId="18E74364" w14:textId="77777777" w:rsidR="003C5B6F" w:rsidRPr="00CB3C2C" w:rsidRDefault="003C5B6F" w:rsidP="00D04932">
      <w:pPr>
        <w:pStyle w:val="RedTxt"/>
        <w:jc w:val="both"/>
        <w:rPr>
          <w:rFonts w:ascii="Trebuchet MS" w:eastAsia="Trebuchet MS" w:hAnsi="Trebuchet MS" w:cs="Trebuchet MS"/>
          <w:color w:val="000000"/>
          <w:sz w:val="20"/>
          <w:szCs w:val="24"/>
          <w:lang w:eastAsia="en-US"/>
        </w:rPr>
      </w:pPr>
    </w:p>
    <w:p w14:paraId="0AE93873" w14:textId="09F41B16" w:rsidR="00EF3FE6" w:rsidRPr="00CB3C2C" w:rsidRDefault="00A510A9" w:rsidP="00D04932">
      <w:pPr>
        <w:pStyle w:val="Titre1"/>
        <w:jc w:val="both"/>
        <w:rPr>
          <w:rFonts w:ascii="Trebuchet MS" w:eastAsia="Trebuchet MS" w:hAnsi="Trebuchet MS" w:cs="Trebuchet MS"/>
          <w:color w:val="000000"/>
          <w:sz w:val="28"/>
          <w:lang w:val="fr-FR"/>
        </w:rPr>
      </w:pPr>
      <w:bookmarkStart w:id="23" w:name="_Toc161066168"/>
      <w:r w:rsidRPr="00CB3C2C">
        <w:rPr>
          <w:rFonts w:ascii="Trebuchet MS" w:eastAsia="Trebuchet MS" w:hAnsi="Trebuchet MS" w:cs="Trebuchet MS"/>
          <w:color w:val="000000"/>
          <w:sz w:val="28"/>
          <w:lang w:val="fr-FR"/>
        </w:rPr>
        <w:t>7</w:t>
      </w:r>
      <w:r w:rsidR="007F0539" w:rsidRPr="00CB3C2C">
        <w:rPr>
          <w:rFonts w:ascii="Trebuchet MS" w:eastAsia="Trebuchet MS" w:hAnsi="Trebuchet MS" w:cs="Trebuchet MS"/>
          <w:color w:val="000000"/>
          <w:sz w:val="28"/>
          <w:lang w:val="fr-FR"/>
        </w:rPr>
        <w:t xml:space="preserve"> </w:t>
      </w:r>
      <w:r w:rsidR="00057A11" w:rsidRPr="00CB3C2C">
        <w:rPr>
          <w:rFonts w:ascii="Trebuchet MS" w:eastAsia="Trebuchet MS" w:hAnsi="Trebuchet MS" w:cs="Trebuchet MS"/>
          <w:color w:val="000000"/>
          <w:sz w:val="28"/>
          <w:lang w:val="fr-FR"/>
        </w:rPr>
        <w:t>–</w:t>
      </w:r>
      <w:r w:rsidR="007901F6" w:rsidRPr="00CB3C2C">
        <w:rPr>
          <w:rFonts w:ascii="Trebuchet MS" w:eastAsia="Trebuchet MS" w:hAnsi="Trebuchet MS" w:cs="Trebuchet MS"/>
          <w:color w:val="000000"/>
          <w:sz w:val="28"/>
          <w:lang w:val="fr-FR"/>
        </w:rPr>
        <w:t xml:space="preserve"> Prix</w:t>
      </w:r>
      <w:r w:rsidR="00057A11" w:rsidRPr="00CB3C2C">
        <w:rPr>
          <w:rFonts w:ascii="Trebuchet MS" w:eastAsia="Trebuchet MS" w:hAnsi="Trebuchet MS" w:cs="Trebuchet MS"/>
          <w:color w:val="000000"/>
          <w:sz w:val="28"/>
          <w:lang w:val="fr-FR"/>
        </w:rPr>
        <w:t xml:space="preserve"> des marchés spécifiques</w:t>
      </w:r>
      <w:bookmarkEnd w:id="23"/>
    </w:p>
    <w:p w14:paraId="076D1C0A" w14:textId="77777777" w:rsidR="00EE6CA4" w:rsidRPr="00CB3C2C" w:rsidRDefault="00EE6CA4" w:rsidP="00D04932">
      <w:pPr>
        <w:jc w:val="both"/>
        <w:rPr>
          <w:rFonts w:eastAsia="Trebuchet MS"/>
          <w:lang w:val="fr-FR"/>
        </w:rPr>
      </w:pPr>
    </w:p>
    <w:p w14:paraId="25A30B2B" w14:textId="2F65D7D7" w:rsidR="00EE6CA4" w:rsidRDefault="00A510A9" w:rsidP="00D04932">
      <w:pPr>
        <w:pStyle w:val="Titre2"/>
        <w:ind w:left="300" w:right="20"/>
        <w:jc w:val="both"/>
        <w:rPr>
          <w:rFonts w:ascii="Trebuchet MS" w:eastAsia="Trebuchet MS" w:hAnsi="Trebuchet MS" w:cs="Trebuchet MS"/>
          <w:i w:val="0"/>
          <w:color w:val="000000"/>
          <w:sz w:val="24"/>
          <w:lang w:val="fr-FR"/>
        </w:rPr>
      </w:pPr>
      <w:bookmarkStart w:id="24" w:name="_Toc161066169"/>
      <w:r w:rsidRPr="00CB3C2C">
        <w:rPr>
          <w:rFonts w:ascii="Trebuchet MS" w:eastAsia="Trebuchet MS" w:hAnsi="Trebuchet MS" w:cs="Trebuchet MS"/>
          <w:i w:val="0"/>
          <w:color w:val="000000"/>
          <w:sz w:val="24"/>
          <w:lang w:val="fr-FR"/>
        </w:rPr>
        <w:t>7</w:t>
      </w:r>
      <w:r w:rsidR="00EE6CA4" w:rsidRPr="00CB3C2C">
        <w:rPr>
          <w:rFonts w:ascii="Trebuchet MS" w:eastAsia="Trebuchet MS" w:hAnsi="Trebuchet MS" w:cs="Trebuchet MS"/>
          <w:i w:val="0"/>
          <w:color w:val="000000"/>
          <w:sz w:val="24"/>
          <w:lang w:val="fr-FR"/>
        </w:rPr>
        <w:t>.</w:t>
      </w:r>
      <w:r w:rsidR="007F0539" w:rsidRPr="00CB3C2C">
        <w:rPr>
          <w:rFonts w:ascii="Trebuchet MS" w:eastAsia="Trebuchet MS" w:hAnsi="Trebuchet MS" w:cs="Trebuchet MS"/>
          <w:i w:val="0"/>
          <w:color w:val="000000"/>
          <w:sz w:val="24"/>
          <w:lang w:val="fr-FR"/>
        </w:rPr>
        <w:t>1</w:t>
      </w:r>
      <w:r w:rsidR="007039FC">
        <w:rPr>
          <w:rFonts w:ascii="Trebuchet MS" w:eastAsia="Trebuchet MS" w:hAnsi="Trebuchet MS" w:cs="Trebuchet MS"/>
          <w:i w:val="0"/>
          <w:color w:val="000000"/>
          <w:sz w:val="24"/>
          <w:lang w:val="fr-FR"/>
        </w:rPr>
        <w:t xml:space="preserve"> </w:t>
      </w:r>
      <w:r w:rsidR="00D17D82">
        <w:rPr>
          <w:rFonts w:ascii="Trebuchet MS" w:eastAsia="Trebuchet MS" w:hAnsi="Trebuchet MS" w:cs="Trebuchet MS"/>
          <w:i w:val="0"/>
          <w:color w:val="000000"/>
          <w:sz w:val="24"/>
          <w:lang w:val="fr-FR"/>
        </w:rPr>
        <w:t>-</w:t>
      </w:r>
      <w:r w:rsidR="007F0539" w:rsidRPr="00CB3C2C">
        <w:rPr>
          <w:rFonts w:ascii="Trebuchet MS" w:eastAsia="Trebuchet MS" w:hAnsi="Trebuchet MS" w:cs="Trebuchet MS"/>
          <w:i w:val="0"/>
          <w:color w:val="000000"/>
          <w:sz w:val="24"/>
          <w:lang w:val="fr-FR"/>
        </w:rPr>
        <w:t xml:space="preserve"> </w:t>
      </w:r>
      <w:r w:rsidR="009300DF" w:rsidRPr="009300DF">
        <w:rPr>
          <w:rFonts w:ascii="Trebuchet MS" w:eastAsia="Trebuchet MS" w:hAnsi="Trebuchet MS" w:cs="Trebuchet MS"/>
          <w:i w:val="0"/>
          <w:color w:val="000000"/>
          <w:sz w:val="24"/>
          <w:lang w:val="fr-FR"/>
        </w:rPr>
        <w:t>Caractéristiques des prix pratiqués</w:t>
      </w:r>
      <w:bookmarkEnd w:id="24"/>
    </w:p>
    <w:p w14:paraId="0E2414CC" w14:textId="77777777" w:rsidR="00C81905" w:rsidRPr="00C81905" w:rsidRDefault="00C81905" w:rsidP="00D04932">
      <w:pPr>
        <w:jc w:val="both"/>
        <w:rPr>
          <w:rFonts w:eastAsia="Trebuchet MS"/>
          <w:lang w:val="fr-FR"/>
        </w:rPr>
      </w:pPr>
    </w:p>
    <w:p w14:paraId="7AF02D3C" w14:textId="3922B185" w:rsidR="00EE6CA4" w:rsidRPr="00CB3C2C" w:rsidRDefault="00EE6CA4" w:rsidP="00D04932">
      <w:pPr>
        <w:pStyle w:val="Corpsdetexte"/>
        <w:spacing w:before="40"/>
        <w:ind w:right="212"/>
        <w:jc w:val="both"/>
        <w:rPr>
          <w:rFonts w:ascii="Trebuchet MS" w:eastAsia="Trebuchet MS" w:hAnsi="Trebuchet MS" w:cs="Trebuchet MS"/>
          <w:color w:val="000000"/>
          <w:sz w:val="20"/>
          <w:szCs w:val="24"/>
        </w:rPr>
      </w:pPr>
      <w:r w:rsidRPr="00A13385">
        <w:rPr>
          <w:rFonts w:ascii="Trebuchet MS" w:eastAsia="Trebuchet MS" w:hAnsi="Trebuchet MS" w:cs="Trebuchet MS"/>
          <w:color w:val="000000"/>
          <w:sz w:val="20"/>
          <w:szCs w:val="24"/>
        </w:rPr>
        <w:t xml:space="preserve">Les prix de référence sont les prix unitaires </w:t>
      </w:r>
      <w:r w:rsidR="000D202A" w:rsidRPr="00A13385">
        <w:rPr>
          <w:rFonts w:ascii="Trebuchet MS" w:eastAsia="Trebuchet MS" w:hAnsi="Trebuchet MS" w:cs="Trebuchet MS"/>
          <w:color w:val="000000"/>
          <w:sz w:val="20"/>
          <w:szCs w:val="24"/>
        </w:rPr>
        <w:t xml:space="preserve">ou forfaitaires </w:t>
      </w:r>
      <w:r w:rsidRPr="00A13385">
        <w:rPr>
          <w:rFonts w:ascii="Trebuchet MS" w:eastAsia="Trebuchet MS" w:hAnsi="Trebuchet MS" w:cs="Trebuchet MS"/>
          <w:color w:val="000000"/>
          <w:sz w:val="20"/>
          <w:szCs w:val="24"/>
        </w:rPr>
        <w:t>qui figurent dans le bordereau des prix</w:t>
      </w:r>
      <w:r w:rsidR="00F37D66">
        <w:rPr>
          <w:rFonts w:ascii="Trebuchet MS" w:eastAsia="Trebuchet MS" w:hAnsi="Trebuchet MS" w:cs="Trebuchet MS"/>
          <w:color w:val="000000"/>
          <w:sz w:val="20"/>
          <w:szCs w:val="24"/>
        </w:rPr>
        <w:t xml:space="preserve"> unitaires</w:t>
      </w:r>
      <w:r w:rsidRPr="00A13385">
        <w:rPr>
          <w:rFonts w:ascii="Trebuchet MS" w:eastAsia="Trebuchet MS" w:hAnsi="Trebuchet MS" w:cs="Trebuchet MS"/>
          <w:color w:val="000000"/>
          <w:sz w:val="20"/>
          <w:szCs w:val="24"/>
        </w:rPr>
        <w:t xml:space="preserve"> </w:t>
      </w:r>
      <w:r w:rsidR="000D202A" w:rsidRPr="00A13385">
        <w:rPr>
          <w:rFonts w:ascii="Trebuchet MS" w:eastAsia="Trebuchet MS" w:hAnsi="Trebuchet MS" w:cs="Trebuchet MS"/>
          <w:color w:val="000000"/>
          <w:sz w:val="20"/>
          <w:szCs w:val="24"/>
        </w:rPr>
        <w:t xml:space="preserve">ou DPGF </w:t>
      </w:r>
      <w:r w:rsidRPr="00A13385">
        <w:rPr>
          <w:rFonts w:ascii="Trebuchet MS" w:eastAsia="Trebuchet MS" w:hAnsi="Trebuchet MS" w:cs="Trebuchet MS"/>
          <w:color w:val="000000"/>
          <w:sz w:val="20"/>
          <w:szCs w:val="24"/>
        </w:rPr>
        <w:t xml:space="preserve">de chaque </w:t>
      </w:r>
      <w:r w:rsidR="000D202A" w:rsidRPr="00A13385">
        <w:rPr>
          <w:rFonts w:ascii="Trebuchet MS" w:eastAsia="Trebuchet MS" w:hAnsi="Trebuchet MS" w:cs="Trebuchet MS"/>
          <w:color w:val="000000"/>
          <w:sz w:val="20"/>
          <w:szCs w:val="24"/>
        </w:rPr>
        <w:t>marché spé</w:t>
      </w:r>
      <w:r w:rsidRPr="00A13385">
        <w:rPr>
          <w:rFonts w:ascii="Trebuchet MS" w:eastAsia="Trebuchet MS" w:hAnsi="Trebuchet MS" w:cs="Trebuchet MS"/>
          <w:color w:val="000000"/>
          <w:sz w:val="20"/>
          <w:szCs w:val="24"/>
        </w:rPr>
        <w:t>cifique ou calculés à partir des éléments figurant dans les documents constituant ce bordereau de prix.</w:t>
      </w:r>
    </w:p>
    <w:p w14:paraId="01A68E39" w14:textId="77777777" w:rsidR="003752E9" w:rsidRPr="00CB3C2C" w:rsidRDefault="003752E9" w:rsidP="009A009F">
      <w:pPr>
        <w:pStyle w:val="Corpsdetexte"/>
        <w:spacing w:before="40"/>
        <w:ind w:right="212"/>
        <w:jc w:val="both"/>
        <w:rPr>
          <w:rFonts w:ascii="Trebuchet MS" w:eastAsia="Trebuchet MS" w:hAnsi="Trebuchet MS" w:cs="Trebuchet MS"/>
          <w:color w:val="000000"/>
          <w:sz w:val="20"/>
          <w:szCs w:val="24"/>
        </w:rPr>
      </w:pPr>
    </w:p>
    <w:p w14:paraId="52D94D3C" w14:textId="1729FEC6" w:rsidR="00EF7103" w:rsidRPr="00A13385" w:rsidRDefault="003752E9" w:rsidP="00EF7103">
      <w:pPr>
        <w:pStyle w:val="ParagrapheIndent2"/>
        <w:spacing w:line="232" w:lineRule="exact"/>
        <w:jc w:val="both"/>
        <w:rPr>
          <w:lang w:val="fr-FR"/>
        </w:rPr>
      </w:pPr>
      <w:r w:rsidRPr="00A13385">
        <w:t>Les prix sont réputés comprendre toutes charges fiscales, parafiscales ou autres frappant obligatoirement la prestation.</w:t>
      </w:r>
      <w:r w:rsidR="00EF7103" w:rsidRPr="00A13385">
        <w:rPr>
          <w:lang w:val="fr-FR"/>
        </w:rPr>
        <w:t xml:space="preserve"> Les prix comprennent tous les frais relatifs à l’exécution des prestations, y compris, sans que cette liste soit exhaustive : le déplacement, l’hébergement, la restauration</w:t>
      </w:r>
      <w:r w:rsidR="00D51D74">
        <w:rPr>
          <w:lang w:val="fr-FR"/>
        </w:rPr>
        <w:t xml:space="preserve"> et le cas échéant  la cession des </w:t>
      </w:r>
      <w:r w:rsidR="00D51D74" w:rsidRPr="00C51D44">
        <w:rPr>
          <w:color w:val="000000"/>
          <w:lang w:val="fr-FR"/>
        </w:rPr>
        <w:t>droits de propriété intellectuelle</w:t>
      </w:r>
      <w:r w:rsidR="00D51D74">
        <w:rPr>
          <w:lang w:val="fr-FR"/>
        </w:rPr>
        <w:t xml:space="preserve"> conformément à l’article 37.2.1 du CCAG FCS. </w:t>
      </w:r>
    </w:p>
    <w:p w14:paraId="7574CB50" w14:textId="4A2EE777" w:rsidR="00EF7103" w:rsidRDefault="00EF7103" w:rsidP="00EF7103">
      <w:pPr>
        <w:pStyle w:val="ParagrapheIndent2"/>
        <w:spacing w:line="232" w:lineRule="exact"/>
        <w:jc w:val="both"/>
        <w:rPr>
          <w:color w:val="000000"/>
          <w:lang w:val="fr-FR"/>
        </w:rPr>
      </w:pPr>
    </w:p>
    <w:p w14:paraId="0FAA55B2" w14:textId="3E6A4645" w:rsidR="00EF7103" w:rsidRPr="00C51D44" w:rsidRDefault="00EF7103" w:rsidP="00EF7103">
      <w:pPr>
        <w:pStyle w:val="ParagrapheIndent2"/>
        <w:spacing w:line="232" w:lineRule="exact"/>
        <w:jc w:val="both"/>
        <w:rPr>
          <w:color w:val="000000"/>
          <w:lang w:val="fr-FR"/>
        </w:rPr>
      </w:pPr>
      <w:r w:rsidRPr="00C51D44">
        <w:rPr>
          <w:color w:val="000000"/>
          <w:lang w:val="fr-FR"/>
        </w:rPr>
        <w:t xml:space="preserve">En cas de sous-traitance, </w:t>
      </w:r>
      <w:r w:rsidR="00F37D66">
        <w:rPr>
          <w:color w:val="000000"/>
          <w:lang w:val="fr-FR"/>
        </w:rPr>
        <w:t xml:space="preserve">les prix comprendront </w:t>
      </w:r>
      <w:r w:rsidRPr="00C51D44">
        <w:rPr>
          <w:color w:val="000000"/>
          <w:lang w:val="fr-FR"/>
        </w:rPr>
        <w:t xml:space="preserve">les frais de coordination et de contrôle, par le titulaire, de </w:t>
      </w:r>
      <w:r w:rsidR="00F37D66">
        <w:rPr>
          <w:color w:val="000000"/>
          <w:lang w:val="fr-FR"/>
        </w:rPr>
        <w:t xml:space="preserve">son ou de </w:t>
      </w:r>
      <w:r w:rsidRPr="00C51D44">
        <w:rPr>
          <w:color w:val="000000"/>
          <w:lang w:val="fr-FR"/>
        </w:rPr>
        <w:t>ses sous-traitants ainsi que les conséquences de leurs défaillances éventuelles</w:t>
      </w:r>
      <w:r w:rsidR="00D51D74">
        <w:rPr>
          <w:color w:val="000000"/>
          <w:lang w:val="fr-FR"/>
        </w:rPr>
        <w:t>.</w:t>
      </w:r>
      <w:r w:rsidRPr="00C51D44">
        <w:rPr>
          <w:color w:val="000000"/>
          <w:lang w:val="fr-FR"/>
        </w:rPr>
        <w:t> </w:t>
      </w:r>
      <w:r w:rsidR="00D51D74" w:rsidDel="00D51D74">
        <w:rPr>
          <w:color w:val="000000"/>
          <w:lang w:val="fr-FR"/>
        </w:rPr>
        <w:t xml:space="preserve"> </w:t>
      </w:r>
      <w:r w:rsidR="00D51D74" w:rsidRPr="00C51D44" w:rsidDel="00D51D74">
        <w:rPr>
          <w:color w:val="000000"/>
          <w:lang w:val="fr-FR"/>
        </w:rPr>
        <w:t xml:space="preserve"> </w:t>
      </w:r>
    </w:p>
    <w:p w14:paraId="14AD9F3E" w14:textId="77777777" w:rsidR="00C61A5A" w:rsidRPr="00CB3C2C" w:rsidRDefault="00C61A5A" w:rsidP="00161968">
      <w:pPr>
        <w:pStyle w:val="ParagrapheIndent2"/>
        <w:spacing w:line="232" w:lineRule="exact"/>
        <w:jc w:val="both"/>
      </w:pPr>
    </w:p>
    <w:p w14:paraId="1E8DBD27" w14:textId="68180E2E" w:rsidR="00F87F24" w:rsidRPr="00CB3C2C" w:rsidRDefault="007C3F35" w:rsidP="009A009F">
      <w:pPr>
        <w:pStyle w:val="Corpsdetexte"/>
        <w:spacing w:before="1"/>
        <w:ind w:right="212"/>
        <w:jc w:val="both"/>
      </w:pPr>
      <w:r w:rsidRPr="009A009F">
        <w:rPr>
          <w:rFonts w:ascii="Trebuchet MS" w:eastAsia="Trebuchet MS" w:hAnsi="Trebuchet MS" w:cs="Trebuchet MS"/>
          <w:color w:val="000000"/>
          <w:sz w:val="20"/>
          <w:szCs w:val="24"/>
        </w:rPr>
        <w:t>Le taux de TVA précisé dans l’offre est celui en vigueur au jour du dépôt de l’offre et sera actualisé par défaut automatiquement à chaque changement officiel. Il appartient au titulaire du marché, s’il se trouve dans une situation d’exception, d’en informer la Personne Publique.</w:t>
      </w:r>
      <w:r w:rsidRPr="009A009F" w:rsidDel="007C3F35">
        <w:rPr>
          <w:rFonts w:ascii="Trebuchet MS" w:eastAsia="Trebuchet MS" w:hAnsi="Trebuchet MS" w:cs="Trebuchet MS"/>
          <w:color w:val="000000"/>
          <w:sz w:val="20"/>
          <w:szCs w:val="24"/>
        </w:rPr>
        <w:t xml:space="preserve"> </w:t>
      </w:r>
    </w:p>
    <w:p w14:paraId="36A0B000" w14:textId="152000B9" w:rsidR="007F0539" w:rsidRPr="00CB3C2C" w:rsidRDefault="00641C01" w:rsidP="00D04932">
      <w:pPr>
        <w:pStyle w:val="Titre2"/>
        <w:ind w:left="300" w:right="20"/>
        <w:jc w:val="both"/>
        <w:rPr>
          <w:rFonts w:ascii="Trebuchet MS" w:eastAsia="Trebuchet MS" w:hAnsi="Trebuchet MS" w:cs="Trebuchet MS"/>
          <w:i w:val="0"/>
          <w:color w:val="000000"/>
          <w:sz w:val="24"/>
          <w:lang w:val="fr-FR"/>
        </w:rPr>
      </w:pPr>
      <w:bookmarkStart w:id="25" w:name="_bookmark32"/>
      <w:bookmarkEnd w:id="25"/>
      <w:r w:rsidRPr="00CB3C2C">
        <w:rPr>
          <w:rFonts w:ascii="Trebuchet MS" w:eastAsia="Trebuchet MS" w:hAnsi="Trebuchet MS" w:cs="Trebuchet MS"/>
          <w:i w:val="0"/>
          <w:color w:val="000000"/>
          <w:sz w:val="24"/>
          <w:lang w:val="fr-FR"/>
        </w:rPr>
        <w:t xml:space="preserve"> </w:t>
      </w:r>
    </w:p>
    <w:p w14:paraId="2D3158FF" w14:textId="411FB4FE" w:rsidR="00EE6CA4" w:rsidRDefault="00A510A9" w:rsidP="00D04932">
      <w:pPr>
        <w:pStyle w:val="Titre2"/>
        <w:ind w:left="300" w:right="20"/>
        <w:jc w:val="both"/>
        <w:rPr>
          <w:rFonts w:ascii="Trebuchet MS" w:eastAsia="Trebuchet MS" w:hAnsi="Trebuchet MS" w:cs="Trebuchet MS"/>
          <w:i w:val="0"/>
          <w:color w:val="000000"/>
          <w:sz w:val="24"/>
          <w:lang w:val="fr-FR"/>
        </w:rPr>
      </w:pPr>
      <w:bookmarkStart w:id="26" w:name="_Toc161066170"/>
      <w:r w:rsidRPr="00CB3C2C">
        <w:rPr>
          <w:rFonts w:ascii="Trebuchet MS" w:eastAsia="Trebuchet MS" w:hAnsi="Trebuchet MS" w:cs="Trebuchet MS"/>
          <w:i w:val="0"/>
          <w:color w:val="000000"/>
          <w:sz w:val="24"/>
          <w:lang w:val="fr-FR"/>
        </w:rPr>
        <w:t>7</w:t>
      </w:r>
      <w:r w:rsidR="0085578C" w:rsidRPr="00CB3C2C">
        <w:rPr>
          <w:rFonts w:ascii="Trebuchet MS" w:eastAsia="Trebuchet MS" w:hAnsi="Trebuchet MS" w:cs="Trebuchet MS"/>
          <w:i w:val="0"/>
          <w:color w:val="000000"/>
          <w:sz w:val="24"/>
          <w:lang w:val="fr-FR"/>
        </w:rPr>
        <w:t>.2</w:t>
      </w:r>
      <w:r w:rsidR="007F0539" w:rsidRPr="00CB3C2C">
        <w:rPr>
          <w:rFonts w:ascii="Trebuchet MS" w:eastAsia="Trebuchet MS" w:hAnsi="Trebuchet MS" w:cs="Trebuchet MS"/>
          <w:i w:val="0"/>
          <w:color w:val="000000"/>
          <w:sz w:val="24"/>
          <w:lang w:val="fr-FR"/>
        </w:rPr>
        <w:t xml:space="preserve"> </w:t>
      </w:r>
      <w:r w:rsidR="00D17D82">
        <w:rPr>
          <w:rFonts w:ascii="Trebuchet MS" w:eastAsia="Trebuchet MS" w:hAnsi="Trebuchet MS" w:cs="Trebuchet MS"/>
          <w:i w:val="0"/>
          <w:color w:val="000000"/>
          <w:sz w:val="24"/>
          <w:lang w:val="fr-FR"/>
        </w:rPr>
        <w:t xml:space="preserve">- </w:t>
      </w:r>
      <w:r w:rsidR="009300DF" w:rsidRPr="009300DF">
        <w:rPr>
          <w:rFonts w:ascii="Trebuchet MS" w:eastAsia="Trebuchet MS" w:hAnsi="Trebuchet MS" w:cs="Trebuchet MS"/>
          <w:i w:val="0"/>
          <w:color w:val="000000"/>
          <w:sz w:val="24"/>
          <w:lang w:val="fr-FR"/>
        </w:rPr>
        <w:t>Modalités de variation des prix</w:t>
      </w:r>
      <w:bookmarkEnd w:id="26"/>
    </w:p>
    <w:p w14:paraId="7C33D2A7" w14:textId="6FE7EB2A" w:rsidR="00C81905" w:rsidRPr="00C81905" w:rsidRDefault="00C81905" w:rsidP="00D04932">
      <w:pPr>
        <w:jc w:val="both"/>
        <w:rPr>
          <w:rFonts w:eastAsia="Trebuchet MS"/>
          <w:lang w:val="fr-FR"/>
        </w:rPr>
      </w:pPr>
    </w:p>
    <w:p w14:paraId="010771BB" w14:textId="587BFF60" w:rsidR="009300DF" w:rsidRDefault="00EE6CA4" w:rsidP="00D04932">
      <w:pPr>
        <w:pStyle w:val="Corpsdetexte"/>
        <w:spacing w:before="40"/>
        <w:ind w:right="212"/>
        <w:jc w:val="both"/>
        <w:rPr>
          <w:rFonts w:ascii="Trebuchet MS" w:eastAsia="Trebuchet MS" w:hAnsi="Trebuchet MS" w:cs="Trebuchet MS"/>
          <w:color w:val="000000"/>
          <w:sz w:val="20"/>
          <w:szCs w:val="24"/>
        </w:rPr>
      </w:pPr>
      <w:r w:rsidRPr="00CB3C2C">
        <w:rPr>
          <w:rFonts w:ascii="Trebuchet MS" w:eastAsia="Trebuchet MS" w:hAnsi="Trebuchet MS" w:cs="Trebuchet MS"/>
          <w:color w:val="000000"/>
          <w:sz w:val="20"/>
          <w:szCs w:val="24"/>
        </w:rPr>
        <w:t xml:space="preserve">Les prix </w:t>
      </w:r>
      <w:r w:rsidR="009300DF">
        <w:rPr>
          <w:rFonts w:ascii="Trebuchet MS" w:eastAsia="Trebuchet MS" w:hAnsi="Trebuchet MS" w:cs="Trebuchet MS"/>
          <w:color w:val="000000"/>
          <w:sz w:val="20"/>
          <w:szCs w:val="24"/>
        </w:rPr>
        <w:t>des marchés spécifiques sont fermes durant toute la durée du marché, le cas contraire ils seront révisables annuellement.</w:t>
      </w:r>
    </w:p>
    <w:p w14:paraId="1FB9A64C" w14:textId="77777777" w:rsidR="009300DF" w:rsidRDefault="009300DF" w:rsidP="00D04932">
      <w:pPr>
        <w:pStyle w:val="Corpsdetexte"/>
        <w:spacing w:before="40"/>
        <w:ind w:right="212"/>
        <w:jc w:val="both"/>
        <w:rPr>
          <w:rFonts w:ascii="Trebuchet MS" w:eastAsia="Trebuchet MS" w:hAnsi="Trebuchet MS" w:cs="Trebuchet MS"/>
          <w:color w:val="000000"/>
          <w:sz w:val="20"/>
          <w:szCs w:val="24"/>
        </w:rPr>
      </w:pPr>
    </w:p>
    <w:p w14:paraId="3D401E84" w14:textId="0A690D3B" w:rsidR="009300DF" w:rsidRDefault="009300DF" w:rsidP="009300DF">
      <w:pPr>
        <w:pStyle w:val="ParagrapheIndent2"/>
        <w:spacing w:after="240" w:line="232" w:lineRule="exact"/>
        <w:jc w:val="both"/>
        <w:rPr>
          <w:color w:val="000000"/>
          <w:lang w:val="fr-FR"/>
        </w:rPr>
      </w:pPr>
      <w:r>
        <w:rPr>
          <w:color w:val="000000"/>
          <w:lang w:val="fr-FR"/>
        </w:rPr>
        <w:t>Les prix des marchés spécifiques sont réputés établis sur la base des conditions économiques du mois de remise de l'offre par le titulaire ; ce mois est appelé " mois zéro ".</w:t>
      </w:r>
    </w:p>
    <w:p w14:paraId="027A4C91" w14:textId="0C1A4C92" w:rsidR="009300DF" w:rsidRDefault="009300DF" w:rsidP="009300DF">
      <w:pPr>
        <w:pStyle w:val="ParagrapheIndent2"/>
        <w:spacing w:after="240" w:line="232" w:lineRule="exact"/>
        <w:jc w:val="both"/>
        <w:rPr>
          <w:color w:val="000000"/>
          <w:lang w:val="fr-FR"/>
        </w:rPr>
      </w:pPr>
      <w:r>
        <w:rPr>
          <w:color w:val="000000"/>
          <w:lang w:val="fr-FR"/>
        </w:rPr>
        <w:t>Les prix sont ajustables annuellement, par référence au tarif. La référence utilisée est : Revalorisation annuelle.</w:t>
      </w:r>
    </w:p>
    <w:p w14:paraId="28D80043" w14:textId="35BA63FA" w:rsidR="009300DF" w:rsidRDefault="009300DF" w:rsidP="009300DF">
      <w:pPr>
        <w:pStyle w:val="ParagrapheIndent2"/>
        <w:spacing w:after="240" w:line="232" w:lineRule="exact"/>
        <w:jc w:val="both"/>
        <w:rPr>
          <w:color w:val="000000"/>
          <w:lang w:val="fr-FR"/>
        </w:rPr>
      </w:pPr>
      <w:r>
        <w:rPr>
          <w:color w:val="000000"/>
          <w:lang w:val="fr-FR"/>
        </w:rPr>
        <w:t xml:space="preserve">Le titulaire du marché spécifique s'engage, sous peine de forclusion, à notifier ses nouveaux tarifs (ou son nouveau barème) au pouvoir adjudicateur avec un préavis de </w:t>
      </w:r>
      <w:r w:rsidR="009E2C59">
        <w:rPr>
          <w:color w:val="000000"/>
          <w:lang w:val="fr-FR"/>
        </w:rPr>
        <w:t>2</w:t>
      </w:r>
      <w:r>
        <w:rPr>
          <w:color w:val="000000"/>
          <w:lang w:val="fr-FR"/>
        </w:rPr>
        <w:t xml:space="preserve"> mois avant la date prévue pour l'application de l'ajustement.</w:t>
      </w:r>
    </w:p>
    <w:p w14:paraId="018EDCEB" w14:textId="77777777" w:rsidR="009300DF" w:rsidRDefault="009300DF" w:rsidP="009300DF">
      <w:pPr>
        <w:pStyle w:val="ParagrapheIndent2"/>
        <w:spacing w:after="240" w:line="232" w:lineRule="exact"/>
        <w:jc w:val="both"/>
        <w:rPr>
          <w:color w:val="000000"/>
          <w:lang w:val="fr-FR"/>
        </w:rPr>
      </w:pPr>
      <w:r>
        <w:rPr>
          <w:color w:val="000000"/>
          <w:lang w:val="fr-FR"/>
        </w:rPr>
        <w:t xml:space="preserve">Clause limitative dite " de butoir " : l'évolution du prix de règlement résultant de l'appréciation de la référence d'ajustement sera limitée à une augmentation de 2,0 % maximum par an. Au-delà, le pouvoir adjudicateur se réserve la possibilité de refuser la demande d’ajustement. </w:t>
      </w:r>
    </w:p>
    <w:p w14:paraId="60BDCDEE" w14:textId="77777777" w:rsidR="009300DF" w:rsidRDefault="009300DF" w:rsidP="009300DF">
      <w:pPr>
        <w:pStyle w:val="ParagrapheIndent2"/>
        <w:spacing w:line="232" w:lineRule="exact"/>
        <w:jc w:val="both"/>
        <w:rPr>
          <w:color w:val="000000"/>
          <w:lang w:val="fr-FR"/>
        </w:rPr>
      </w:pPr>
      <w:r>
        <w:rPr>
          <w:color w:val="000000"/>
          <w:lang w:val="fr-FR"/>
        </w:rPr>
        <w:t>Clause limitative dite " de sauvegarde " : le pouvoir adjudicateur se réserve le droit de résilier sans indemnité la partie non exécutée du contrat à la date d'application de la nouvelle référence lorsque l'augmentation de cette référence est supérieure à 2,0 % par an.</w:t>
      </w:r>
      <w:r>
        <w:rPr>
          <w:color w:val="000000"/>
          <w:lang w:val="fr-FR"/>
        </w:rPr>
        <w:cr/>
      </w:r>
    </w:p>
    <w:p w14:paraId="6C9203E4" w14:textId="77777777" w:rsidR="009300DF" w:rsidRDefault="009300DF" w:rsidP="009300DF">
      <w:pPr>
        <w:pStyle w:val="ParagrapheIndent2"/>
        <w:spacing w:line="232" w:lineRule="exact"/>
        <w:jc w:val="both"/>
        <w:rPr>
          <w:color w:val="000000"/>
          <w:lang w:val="fr-FR"/>
        </w:rPr>
      </w:pPr>
      <w:r>
        <w:rPr>
          <w:color w:val="000000"/>
          <w:lang w:val="fr-FR"/>
        </w:rPr>
        <w:t>Lorsqu'un ajustement a été effectué provisoirement en utilisant une référence antérieure à celle qui doit être appliquée, il n'est procédé à aucune variation avant la variation définitive, laquelle intervient sur le premier acompte du marché suivant la parution de la référence correspondante.</w:t>
      </w:r>
    </w:p>
    <w:p w14:paraId="49221315" w14:textId="53F299E9" w:rsidR="008D051E" w:rsidRDefault="009300DF" w:rsidP="008D051E">
      <w:pPr>
        <w:pStyle w:val="Corpsdetexte"/>
        <w:spacing w:before="40"/>
        <w:ind w:right="212"/>
        <w:jc w:val="both"/>
        <w:rPr>
          <w:rFonts w:ascii="Trebuchet MS" w:eastAsia="Trebuchet MS" w:hAnsi="Trebuchet MS" w:cs="Trebuchet MS"/>
          <w:color w:val="000000"/>
          <w:sz w:val="20"/>
          <w:szCs w:val="24"/>
        </w:rPr>
      </w:pPr>
      <w:r>
        <w:rPr>
          <w:rFonts w:ascii="Trebuchet MS" w:eastAsia="Trebuchet MS" w:hAnsi="Trebuchet MS" w:cs="Trebuchet MS"/>
          <w:color w:val="000000"/>
          <w:sz w:val="20"/>
          <w:szCs w:val="24"/>
        </w:rPr>
        <w:br/>
      </w:r>
    </w:p>
    <w:p w14:paraId="4F2620C1" w14:textId="77777777" w:rsidR="00EE6CA4" w:rsidRDefault="00EE6CA4" w:rsidP="00D04932">
      <w:pPr>
        <w:pStyle w:val="Corpsdetexte"/>
        <w:jc w:val="both"/>
        <w:rPr>
          <w:sz w:val="20"/>
        </w:rPr>
      </w:pPr>
    </w:p>
    <w:p w14:paraId="2AFC2428" w14:textId="05B4DD9C" w:rsidR="009300DF" w:rsidRDefault="009300DF" w:rsidP="009300DF">
      <w:pPr>
        <w:pStyle w:val="Titre1"/>
        <w:rPr>
          <w:rFonts w:ascii="Trebuchet MS" w:eastAsia="Trebuchet MS" w:hAnsi="Trebuchet MS" w:cs="Trebuchet MS"/>
          <w:color w:val="000000"/>
          <w:sz w:val="28"/>
          <w:lang w:val="fr-FR"/>
        </w:rPr>
      </w:pPr>
      <w:bookmarkStart w:id="27" w:name="_Toc136417126"/>
      <w:bookmarkStart w:id="28" w:name="_Toc161066171"/>
      <w:r>
        <w:rPr>
          <w:rFonts w:ascii="Trebuchet MS" w:eastAsia="Trebuchet MS" w:hAnsi="Trebuchet MS" w:cs="Trebuchet MS"/>
          <w:color w:val="000000"/>
          <w:sz w:val="28"/>
          <w:lang w:val="fr-FR"/>
        </w:rPr>
        <w:t>8 - Confidentialité et mesures de sécurité</w:t>
      </w:r>
      <w:bookmarkEnd w:id="27"/>
      <w:bookmarkEnd w:id="28"/>
    </w:p>
    <w:p w14:paraId="2603CE67" w14:textId="11D99F51" w:rsidR="009300DF" w:rsidRDefault="009300DF" w:rsidP="009300DF">
      <w:pPr>
        <w:pStyle w:val="ParagrapheIndent1"/>
        <w:spacing w:after="240" w:line="232" w:lineRule="exact"/>
        <w:jc w:val="both"/>
        <w:rPr>
          <w:color w:val="000000"/>
          <w:lang w:val="fr-FR"/>
        </w:rPr>
      </w:pPr>
      <w:r>
        <w:rPr>
          <w:color w:val="000000"/>
          <w:lang w:val="fr-FR"/>
        </w:rPr>
        <w:t>Le présent SAD comporte une obligation de confidentialité telle que prévue à l'article 5.1 du CCAG-FCS.</w:t>
      </w:r>
    </w:p>
    <w:p w14:paraId="7B11FDE9" w14:textId="07189DE6" w:rsidR="009300DF" w:rsidRDefault="009300DF" w:rsidP="009300DF">
      <w:pPr>
        <w:pStyle w:val="ParagrapheIndent1"/>
        <w:spacing w:after="240"/>
        <w:jc w:val="both"/>
        <w:rPr>
          <w:color w:val="000000"/>
          <w:lang w:val="fr-FR"/>
        </w:rPr>
      </w:pPr>
      <w:r>
        <w:rPr>
          <w:color w:val="000000"/>
          <w:lang w:val="fr-FR"/>
        </w:rPr>
        <w:t>Les prestations des MS sont soumises à des mesures de sécurité conformément à l'article 5.3 du CCAG-FCS.</w:t>
      </w:r>
    </w:p>
    <w:p w14:paraId="7C46D232" w14:textId="77777777" w:rsidR="009300DF" w:rsidRDefault="009300DF" w:rsidP="009300DF">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14:paraId="6EAE2CDE" w14:textId="77777777" w:rsidR="009300DF" w:rsidRPr="00CB3C2C" w:rsidRDefault="009300DF" w:rsidP="00D04932">
      <w:pPr>
        <w:pStyle w:val="Corpsdetexte"/>
        <w:jc w:val="both"/>
        <w:rPr>
          <w:sz w:val="20"/>
        </w:rPr>
      </w:pPr>
    </w:p>
    <w:p w14:paraId="71699804" w14:textId="10778F48" w:rsidR="004A6821" w:rsidRPr="00CB3C2C" w:rsidRDefault="009300DF" w:rsidP="00D04932">
      <w:pPr>
        <w:pStyle w:val="Titre1"/>
        <w:jc w:val="both"/>
        <w:rPr>
          <w:rFonts w:ascii="Trebuchet MS" w:eastAsia="Trebuchet MS" w:hAnsi="Trebuchet MS" w:cs="Trebuchet MS"/>
          <w:color w:val="000000"/>
          <w:sz w:val="28"/>
          <w:lang w:val="fr-FR"/>
        </w:rPr>
      </w:pPr>
      <w:bookmarkStart w:id="29" w:name="_Toc161066172"/>
      <w:r>
        <w:rPr>
          <w:rFonts w:ascii="Trebuchet MS" w:eastAsia="Trebuchet MS" w:hAnsi="Trebuchet MS" w:cs="Trebuchet MS"/>
          <w:color w:val="000000"/>
          <w:sz w:val="28"/>
          <w:lang w:val="fr-FR"/>
        </w:rPr>
        <w:t>9</w:t>
      </w:r>
      <w:r w:rsidR="003B360D" w:rsidRPr="00CB3C2C">
        <w:rPr>
          <w:rFonts w:ascii="Trebuchet MS" w:eastAsia="Trebuchet MS" w:hAnsi="Trebuchet MS" w:cs="Trebuchet MS"/>
          <w:color w:val="000000"/>
          <w:sz w:val="28"/>
          <w:lang w:val="fr-FR"/>
        </w:rPr>
        <w:t xml:space="preserve"> - </w:t>
      </w:r>
      <w:r w:rsidR="004A6821" w:rsidRPr="00CB3C2C">
        <w:rPr>
          <w:rFonts w:ascii="Trebuchet MS" w:eastAsia="Trebuchet MS" w:hAnsi="Trebuchet MS" w:cs="Trebuchet MS"/>
          <w:color w:val="000000"/>
          <w:sz w:val="28"/>
          <w:lang w:val="fr-FR"/>
        </w:rPr>
        <w:t xml:space="preserve">Condition </w:t>
      </w:r>
      <w:r w:rsidR="0003153F">
        <w:rPr>
          <w:rFonts w:ascii="Trebuchet MS" w:eastAsia="Trebuchet MS" w:hAnsi="Trebuchet MS" w:cs="Trebuchet MS"/>
          <w:color w:val="000000"/>
          <w:sz w:val="28"/>
          <w:lang w:val="fr-FR"/>
        </w:rPr>
        <w:t>d’exécution des prestations</w:t>
      </w:r>
      <w:bookmarkEnd w:id="29"/>
      <w:r w:rsidR="0003153F">
        <w:rPr>
          <w:rFonts w:ascii="Trebuchet MS" w:eastAsia="Trebuchet MS" w:hAnsi="Trebuchet MS" w:cs="Trebuchet MS"/>
          <w:color w:val="000000"/>
          <w:sz w:val="28"/>
          <w:lang w:val="fr-FR"/>
        </w:rPr>
        <w:t xml:space="preserve"> </w:t>
      </w:r>
      <w:r w:rsidR="004A6821" w:rsidRPr="00CB3C2C">
        <w:rPr>
          <w:rFonts w:ascii="Trebuchet MS" w:eastAsia="Trebuchet MS" w:hAnsi="Trebuchet MS" w:cs="Trebuchet MS"/>
          <w:color w:val="000000"/>
          <w:sz w:val="28"/>
          <w:lang w:val="fr-FR"/>
        </w:rPr>
        <w:t xml:space="preserve"> </w:t>
      </w:r>
    </w:p>
    <w:p w14:paraId="0670C581" w14:textId="2FEEE952" w:rsidR="00161968" w:rsidRDefault="00161968" w:rsidP="00161968">
      <w:pPr>
        <w:pStyle w:val="Titre2"/>
        <w:ind w:left="300" w:right="20"/>
        <w:jc w:val="both"/>
        <w:rPr>
          <w:rFonts w:ascii="Trebuchet MS" w:eastAsia="Trebuchet MS" w:hAnsi="Trebuchet MS" w:cs="Trebuchet MS"/>
          <w:i w:val="0"/>
          <w:color w:val="000000"/>
          <w:sz w:val="24"/>
          <w:lang w:val="fr-FR"/>
        </w:rPr>
      </w:pPr>
      <w:bookmarkStart w:id="30" w:name="_Toc161066173"/>
      <w:r>
        <w:rPr>
          <w:rFonts w:ascii="Trebuchet MS" w:eastAsia="Trebuchet MS" w:hAnsi="Trebuchet MS" w:cs="Trebuchet MS"/>
          <w:i w:val="0"/>
          <w:color w:val="000000"/>
          <w:sz w:val="24"/>
          <w:lang w:val="fr-FR"/>
        </w:rPr>
        <w:t>9</w:t>
      </w:r>
      <w:r w:rsidRPr="00CB3C2C">
        <w:rPr>
          <w:rFonts w:ascii="Trebuchet MS" w:eastAsia="Trebuchet MS" w:hAnsi="Trebuchet MS" w:cs="Trebuchet MS"/>
          <w:i w:val="0"/>
          <w:color w:val="000000"/>
          <w:sz w:val="24"/>
          <w:lang w:val="fr-FR"/>
        </w:rPr>
        <w:t xml:space="preserve">.1 – </w:t>
      </w:r>
      <w:r>
        <w:rPr>
          <w:rFonts w:ascii="Trebuchet MS" w:eastAsia="Trebuchet MS" w:hAnsi="Trebuchet MS" w:cs="Trebuchet MS"/>
          <w:i w:val="0"/>
          <w:color w:val="000000"/>
          <w:sz w:val="24"/>
          <w:lang w:val="fr-FR"/>
        </w:rPr>
        <w:t>Services utilisateurs et public visé</w:t>
      </w:r>
      <w:bookmarkEnd w:id="30"/>
      <w:r>
        <w:rPr>
          <w:rFonts w:ascii="Trebuchet MS" w:eastAsia="Trebuchet MS" w:hAnsi="Trebuchet MS" w:cs="Trebuchet MS"/>
          <w:i w:val="0"/>
          <w:color w:val="000000"/>
          <w:sz w:val="24"/>
          <w:lang w:val="fr-FR"/>
        </w:rPr>
        <w:t xml:space="preserve"> </w:t>
      </w:r>
    </w:p>
    <w:p w14:paraId="0772599F" w14:textId="26EF8A20" w:rsidR="00C35876" w:rsidRPr="00E41BD8" w:rsidRDefault="00161968" w:rsidP="00E41BD8">
      <w:pPr>
        <w:shd w:val="clear" w:color="auto" w:fill="FFFFFF"/>
        <w:spacing w:before="100" w:beforeAutospacing="1" w:after="24"/>
        <w:rPr>
          <w:rFonts w:ascii="Arial" w:hAnsi="Arial" w:cs="Arial"/>
          <w:color w:val="202122"/>
          <w:sz w:val="21"/>
          <w:szCs w:val="21"/>
        </w:rPr>
      </w:pPr>
      <w:r>
        <w:rPr>
          <w:rFonts w:ascii="Trebuchet MS" w:eastAsia="Trebuchet MS" w:hAnsi="Trebuchet MS" w:cs="Trebuchet MS"/>
          <w:color w:val="000000"/>
          <w:sz w:val="20"/>
          <w:lang w:val="fr-FR"/>
        </w:rPr>
        <w:t>-</w:t>
      </w:r>
      <w:r w:rsidR="00E41BD8">
        <w:rPr>
          <w:rFonts w:ascii="Trebuchet MS" w:eastAsia="Trebuchet MS" w:hAnsi="Trebuchet MS" w:cs="Trebuchet MS"/>
          <w:color w:val="000000"/>
          <w:sz w:val="20"/>
          <w:lang w:val="fr-FR"/>
        </w:rPr>
        <w:t xml:space="preserve"> </w:t>
      </w:r>
      <w:r w:rsidR="00C35876">
        <w:rPr>
          <w:rFonts w:ascii="Trebuchet MS" w:eastAsia="Trebuchet MS" w:hAnsi="Trebuchet MS" w:cs="Trebuchet MS"/>
          <w:color w:val="000000"/>
          <w:sz w:val="20"/>
          <w:lang w:val="fr-FR"/>
        </w:rPr>
        <w:t>L’</w:t>
      </w:r>
      <w:r w:rsidRPr="001E6F1C">
        <w:rPr>
          <w:rFonts w:ascii="Trebuchet MS" w:eastAsia="Trebuchet MS" w:hAnsi="Trebuchet MS" w:cs="Trebuchet MS"/>
          <w:color w:val="000000"/>
          <w:sz w:val="20"/>
          <w:lang w:val="fr-FR"/>
        </w:rPr>
        <w:t>Assistance Publique Hôpitaux de Marseille (AP-HM)</w:t>
      </w:r>
      <w:r>
        <w:rPr>
          <w:rFonts w:ascii="Trebuchet MS" w:eastAsia="Trebuchet MS" w:hAnsi="Trebuchet MS" w:cs="Trebuchet MS"/>
          <w:color w:val="000000"/>
          <w:sz w:val="20"/>
          <w:lang w:val="fr-FR"/>
        </w:rPr>
        <w:t> </w:t>
      </w:r>
      <w:r w:rsidR="00E41BD8">
        <w:rPr>
          <w:rFonts w:ascii="Trebuchet MS" w:eastAsia="Trebuchet MS" w:hAnsi="Trebuchet MS" w:cs="Trebuchet MS"/>
          <w:color w:val="000000"/>
          <w:sz w:val="20"/>
          <w:lang w:val="fr-FR"/>
        </w:rPr>
        <w:t>regroupe 5 hôpitaux répartis dans la ville de Marseille : CHU Timone, l’hôpital Nord, l’</w:t>
      </w:r>
      <w:hyperlink r:id="rId9" w:tooltip="Hôpital de la Conception" w:history="1">
        <w:r w:rsidR="00E41BD8" w:rsidRPr="00E41BD8">
          <w:rPr>
            <w:rFonts w:ascii="Trebuchet MS" w:eastAsia="Trebuchet MS" w:hAnsi="Trebuchet MS" w:cs="Trebuchet MS"/>
            <w:color w:val="000000"/>
            <w:sz w:val="20"/>
            <w:lang w:val="fr-FR"/>
          </w:rPr>
          <w:t>hôpital de la Conception</w:t>
        </w:r>
      </w:hyperlink>
      <w:r w:rsidR="00E41BD8" w:rsidRPr="00E41BD8">
        <w:rPr>
          <w:rFonts w:ascii="Trebuchet MS" w:eastAsia="Trebuchet MS" w:hAnsi="Trebuchet MS" w:cs="Trebuchet MS"/>
          <w:color w:val="000000"/>
          <w:sz w:val="20"/>
          <w:lang w:val="fr-FR"/>
        </w:rPr>
        <w:t xml:space="preserve">, </w:t>
      </w:r>
      <w:r w:rsidR="00E41BD8" w:rsidRPr="00E41BD8">
        <w:rPr>
          <w:rFonts w:ascii="Trebuchet MS" w:eastAsia="Trebuchet MS" w:hAnsi="Trebuchet MS" w:cs="Trebuchet MS"/>
          <w:color w:val="000000"/>
          <w:sz w:val="20"/>
          <w:lang w:val="fr-FR"/>
        </w:rPr>
        <w:t>l'</w:t>
      </w:r>
      <w:hyperlink r:id="rId10" w:tooltip="Hôpital Sainte-Marguerite" w:history="1">
        <w:r w:rsidR="00E41BD8" w:rsidRPr="00E41BD8">
          <w:rPr>
            <w:rFonts w:ascii="Trebuchet MS" w:eastAsia="Trebuchet MS" w:hAnsi="Trebuchet MS" w:cs="Trebuchet MS"/>
            <w:color w:val="000000"/>
            <w:sz w:val="20"/>
            <w:lang w:val="fr-FR"/>
          </w:rPr>
          <w:t>hôpital Sainte-Marguerite</w:t>
        </w:r>
      </w:hyperlink>
      <w:r w:rsidR="00E41BD8" w:rsidRPr="00E41BD8">
        <w:rPr>
          <w:rFonts w:ascii="Trebuchet MS" w:eastAsia="Trebuchet MS" w:hAnsi="Trebuchet MS" w:cs="Trebuchet MS"/>
          <w:color w:val="000000"/>
          <w:sz w:val="20"/>
          <w:lang w:val="fr-FR"/>
        </w:rPr>
        <w:t xml:space="preserve"> et </w:t>
      </w:r>
      <w:r w:rsidR="00E41BD8">
        <w:rPr>
          <w:rFonts w:ascii="Trebuchet MS" w:eastAsia="Trebuchet MS" w:hAnsi="Trebuchet MS" w:cs="Trebuchet MS"/>
          <w:color w:val="000000"/>
          <w:sz w:val="20"/>
          <w:lang w:val="fr-FR"/>
        </w:rPr>
        <w:t>l</w:t>
      </w:r>
      <w:r w:rsidR="00E41BD8" w:rsidRPr="00E41BD8">
        <w:rPr>
          <w:rFonts w:ascii="Trebuchet MS" w:eastAsia="Trebuchet MS" w:hAnsi="Trebuchet MS" w:cs="Trebuchet MS"/>
          <w:color w:val="000000"/>
          <w:sz w:val="20"/>
          <w:lang w:val="fr-FR"/>
        </w:rPr>
        <w:t>'</w:t>
      </w:r>
      <w:hyperlink r:id="rId11" w:tooltip="Hôpital Salvator" w:history="1">
        <w:r w:rsidR="00E41BD8" w:rsidRPr="00E41BD8">
          <w:rPr>
            <w:rFonts w:ascii="Trebuchet MS" w:eastAsia="Trebuchet MS" w:hAnsi="Trebuchet MS" w:cs="Trebuchet MS"/>
            <w:color w:val="000000"/>
            <w:sz w:val="20"/>
            <w:lang w:val="fr-FR"/>
          </w:rPr>
          <w:t>hôpital Salvator</w:t>
        </w:r>
      </w:hyperlink>
      <w:r w:rsidR="00E41BD8">
        <w:rPr>
          <w:rFonts w:ascii="Arial" w:hAnsi="Arial" w:cs="Arial"/>
          <w:color w:val="202122"/>
          <w:sz w:val="21"/>
          <w:szCs w:val="21"/>
        </w:rPr>
        <w:t xml:space="preserve">. </w:t>
      </w:r>
      <w:r w:rsidR="00E41BD8">
        <w:rPr>
          <w:rFonts w:ascii="Trebuchet MS" w:eastAsia="Trebuchet MS" w:hAnsi="Trebuchet MS" w:cs="Trebuchet MS"/>
          <w:color w:val="000000"/>
          <w:sz w:val="20"/>
          <w:lang w:val="fr-FR"/>
        </w:rPr>
        <w:t>L</w:t>
      </w:r>
      <w:r w:rsidR="00C35876" w:rsidRPr="00C35876">
        <w:rPr>
          <w:rFonts w:ascii="Trebuchet MS" w:eastAsia="Trebuchet MS" w:hAnsi="Trebuchet MS" w:cs="Trebuchet MS"/>
          <w:color w:val="000000"/>
          <w:sz w:val="20"/>
          <w:lang w:val="fr-FR"/>
        </w:rPr>
        <w:t xml:space="preserve">es prestations </w:t>
      </w:r>
      <w:r w:rsidR="00C35876">
        <w:rPr>
          <w:rFonts w:ascii="Trebuchet MS" w:eastAsia="Trebuchet MS" w:hAnsi="Trebuchet MS" w:cs="Trebuchet MS"/>
          <w:color w:val="000000"/>
          <w:sz w:val="20"/>
          <w:lang w:val="fr-FR"/>
        </w:rPr>
        <w:t>pourront être réalisées</w:t>
      </w:r>
      <w:r w:rsidR="00C35876" w:rsidRPr="00C35876">
        <w:rPr>
          <w:rFonts w:ascii="Trebuchet MS" w:eastAsia="Trebuchet MS" w:hAnsi="Trebuchet MS" w:cs="Trebuchet MS"/>
          <w:color w:val="000000"/>
          <w:sz w:val="20"/>
          <w:lang w:val="fr-FR"/>
        </w:rPr>
        <w:t xml:space="preserve"> auprès de patients souffrant de pathologies psychiatriques du pole psychiatrie </w:t>
      </w:r>
      <w:r w:rsidR="00C35876">
        <w:rPr>
          <w:rFonts w:ascii="Trebuchet MS" w:eastAsia="Trebuchet MS" w:hAnsi="Trebuchet MS" w:cs="Trebuchet MS"/>
          <w:color w:val="000000"/>
          <w:sz w:val="20"/>
          <w:lang w:val="fr-FR"/>
        </w:rPr>
        <w:t xml:space="preserve">de l’hôpital </w:t>
      </w:r>
      <w:r w:rsidR="0063537D">
        <w:rPr>
          <w:rFonts w:ascii="Trebuchet MS" w:eastAsia="Trebuchet MS" w:hAnsi="Trebuchet MS" w:cs="Trebuchet MS"/>
          <w:color w:val="000000"/>
          <w:sz w:val="20"/>
          <w:lang w:val="fr-FR"/>
        </w:rPr>
        <w:t xml:space="preserve">de jour </w:t>
      </w:r>
      <w:r w:rsidR="00C35876">
        <w:rPr>
          <w:rFonts w:ascii="Trebuchet MS" w:eastAsia="Trebuchet MS" w:hAnsi="Trebuchet MS" w:cs="Trebuchet MS"/>
          <w:color w:val="000000"/>
          <w:sz w:val="20"/>
          <w:lang w:val="fr-FR"/>
        </w:rPr>
        <w:t>de la Conception et des Hôpitaux Sud. D’au</w:t>
      </w:r>
      <w:r w:rsidR="0063537D">
        <w:rPr>
          <w:rFonts w:ascii="Trebuchet MS" w:eastAsia="Trebuchet MS" w:hAnsi="Trebuchet MS" w:cs="Trebuchet MS"/>
          <w:color w:val="000000"/>
          <w:sz w:val="20"/>
          <w:lang w:val="fr-FR"/>
        </w:rPr>
        <w:t xml:space="preserve">tres pourront être commandées pour des groupes </w:t>
      </w:r>
      <w:r w:rsidR="0063537D" w:rsidRPr="0063537D">
        <w:rPr>
          <w:rFonts w:ascii="Trebuchet MS" w:eastAsia="Trebuchet MS" w:hAnsi="Trebuchet MS" w:cs="Trebuchet MS"/>
          <w:color w:val="000000"/>
          <w:sz w:val="20"/>
          <w:lang w:val="fr-FR"/>
        </w:rPr>
        <w:t>de patients adultes issus du</w:t>
      </w:r>
      <w:r w:rsidR="0063537D">
        <w:rPr>
          <w:rFonts w:ascii="Trebuchet MS" w:eastAsia="Trebuchet MS" w:hAnsi="Trebuchet MS" w:cs="Trebuchet MS"/>
          <w:color w:val="000000"/>
          <w:sz w:val="20"/>
          <w:lang w:val="fr-FR"/>
        </w:rPr>
        <w:t xml:space="preserve"> </w:t>
      </w:r>
      <w:r w:rsidR="0063537D" w:rsidRPr="0063537D">
        <w:rPr>
          <w:rFonts w:ascii="Trebuchet MS" w:eastAsia="Trebuchet MS" w:hAnsi="Trebuchet MS" w:cs="Trebuchet MS"/>
          <w:color w:val="000000"/>
          <w:sz w:val="20"/>
          <w:lang w:val="fr-FR"/>
        </w:rPr>
        <w:t xml:space="preserve">programme </w:t>
      </w:r>
      <w:r w:rsidR="0063537D" w:rsidRPr="0063537D">
        <w:rPr>
          <w:rFonts w:ascii="Trebuchet MS" w:eastAsia="Trebuchet MS" w:hAnsi="Trebuchet MS" w:cs="Trebuchet MS"/>
          <w:i/>
          <w:color w:val="000000"/>
          <w:sz w:val="20"/>
          <w:lang w:val="fr-FR"/>
        </w:rPr>
        <w:t>Santé Sport adapté</w:t>
      </w:r>
      <w:r w:rsidR="0063537D">
        <w:rPr>
          <w:rFonts w:ascii="Trebuchet MS" w:eastAsia="Trebuchet MS" w:hAnsi="Trebuchet MS" w:cs="Trebuchet MS"/>
          <w:color w:val="000000"/>
          <w:sz w:val="20"/>
          <w:lang w:val="fr-FR"/>
        </w:rPr>
        <w:t xml:space="preserve"> du service du centre de traitement de la douleur du </w:t>
      </w:r>
      <w:r w:rsidR="0063537D" w:rsidRPr="0063537D">
        <w:rPr>
          <w:rFonts w:ascii="Trebuchet MS" w:eastAsia="Trebuchet MS" w:hAnsi="Trebuchet MS" w:cs="Trebuchet MS"/>
          <w:color w:val="000000"/>
          <w:sz w:val="20"/>
          <w:lang w:val="fr-FR"/>
        </w:rPr>
        <w:t>CHU La Timone</w:t>
      </w:r>
      <w:r w:rsidR="0063537D">
        <w:rPr>
          <w:rFonts w:ascii="Trebuchet MS" w:eastAsia="Trebuchet MS" w:hAnsi="Trebuchet MS" w:cs="Trebuchet MS"/>
          <w:color w:val="000000"/>
          <w:sz w:val="20"/>
          <w:lang w:val="fr-FR"/>
        </w:rPr>
        <w:t xml:space="preserve">. </w:t>
      </w:r>
    </w:p>
    <w:p w14:paraId="42AB6B4A" w14:textId="77777777" w:rsidR="00161968" w:rsidRDefault="00161968" w:rsidP="00161968">
      <w:pPr>
        <w:pStyle w:val="Default"/>
        <w:jc w:val="both"/>
        <w:rPr>
          <w:sz w:val="23"/>
          <w:szCs w:val="23"/>
        </w:rPr>
      </w:pPr>
    </w:p>
    <w:p w14:paraId="05B4D369" w14:textId="362B4880" w:rsidR="00161968" w:rsidRDefault="00C35876" w:rsidP="00C35876">
      <w:pPr>
        <w:jc w:val="both"/>
        <w:rPr>
          <w:rFonts w:ascii="Trebuchet MS" w:eastAsia="Trebuchet MS" w:hAnsi="Trebuchet MS" w:cs="Trebuchet MS"/>
          <w:color w:val="000000"/>
          <w:sz w:val="20"/>
          <w:lang w:val="fr-FR"/>
        </w:rPr>
      </w:pPr>
      <w:r w:rsidRPr="00C35876">
        <w:rPr>
          <w:rFonts w:ascii="Trebuchet MS" w:eastAsia="Trebuchet MS" w:hAnsi="Trebuchet MS" w:cs="Trebuchet MS"/>
          <w:color w:val="000000"/>
          <w:sz w:val="20"/>
          <w:lang w:val="fr-FR"/>
        </w:rPr>
        <w:t xml:space="preserve">- </w:t>
      </w:r>
      <w:r w:rsidR="00E41BD8">
        <w:rPr>
          <w:rFonts w:ascii="Trebuchet MS" w:eastAsia="Trebuchet MS" w:hAnsi="Trebuchet MS" w:cs="Trebuchet MS"/>
          <w:color w:val="000000"/>
          <w:sz w:val="20"/>
          <w:lang w:val="fr-FR"/>
        </w:rPr>
        <w:t>Le c</w:t>
      </w:r>
      <w:r w:rsidRPr="00C35876">
        <w:rPr>
          <w:rFonts w:ascii="Trebuchet MS" w:eastAsia="Trebuchet MS" w:hAnsi="Trebuchet MS" w:cs="Trebuchet MS"/>
          <w:color w:val="000000"/>
          <w:sz w:val="20"/>
          <w:lang w:val="fr-FR"/>
        </w:rPr>
        <w:t xml:space="preserve">entre Hospitalier </w:t>
      </w:r>
      <w:r w:rsidR="00E41BD8">
        <w:rPr>
          <w:rFonts w:ascii="Trebuchet MS" w:eastAsia="Trebuchet MS" w:hAnsi="Trebuchet MS" w:cs="Trebuchet MS"/>
          <w:color w:val="000000"/>
          <w:sz w:val="20"/>
          <w:lang w:val="fr-FR"/>
        </w:rPr>
        <w:t xml:space="preserve">de Valvert </w:t>
      </w:r>
      <w:r w:rsidRPr="00C35876">
        <w:rPr>
          <w:rFonts w:ascii="Trebuchet MS" w:eastAsia="Trebuchet MS" w:hAnsi="Trebuchet MS" w:cs="Trebuchet MS"/>
          <w:color w:val="000000"/>
          <w:sz w:val="20"/>
          <w:lang w:val="fr-FR"/>
        </w:rPr>
        <w:t>s’étend dans un grand parc arboré ou l’on peut trouver 25 pavillons de soins pour patients en service de psychiatrie.</w:t>
      </w:r>
      <w:r>
        <w:rPr>
          <w:rFonts w:ascii="Trebuchet MS" w:eastAsia="Trebuchet MS" w:hAnsi="Trebuchet MS" w:cs="Trebuchet MS"/>
          <w:color w:val="000000"/>
          <w:sz w:val="20"/>
          <w:lang w:val="fr-FR"/>
        </w:rPr>
        <w:t xml:space="preserve"> </w:t>
      </w:r>
      <w:r w:rsidRPr="00C35876">
        <w:rPr>
          <w:rFonts w:ascii="Trebuchet MS" w:eastAsia="Trebuchet MS" w:hAnsi="Trebuchet MS" w:cs="Trebuchet MS"/>
          <w:color w:val="000000"/>
          <w:sz w:val="20"/>
          <w:lang w:val="fr-FR"/>
        </w:rPr>
        <w:t>Les prestations à réaliser se feront auprès de patients souffrant de divers troubles du comportement lié à leur pathologie et nécessitant l’hospitalisation en psychiatrie.</w:t>
      </w:r>
    </w:p>
    <w:p w14:paraId="334246AE" w14:textId="77777777" w:rsidR="00C6392E" w:rsidRDefault="00C6392E" w:rsidP="00C35876">
      <w:pPr>
        <w:jc w:val="both"/>
        <w:rPr>
          <w:rFonts w:ascii="Trebuchet MS" w:eastAsia="Trebuchet MS" w:hAnsi="Trebuchet MS" w:cs="Trebuchet MS"/>
          <w:color w:val="000000"/>
          <w:sz w:val="20"/>
          <w:lang w:val="fr-FR"/>
        </w:rPr>
      </w:pPr>
    </w:p>
    <w:p w14:paraId="02A54BFB" w14:textId="3B90D776" w:rsidR="00C6392E" w:rsidRPr="00C6392E" w:rsidRDefault="00E41BD8" w:rsidP="00C6392E">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c</w:t>
      </w:r>
      <w:r w:rsidR="00C6392E">
        <w:rPr>
          <w:rFonts w:ascii="Trebuchet MS" w:eastAsia="Trebuchet MS" w:hAnsi="Trebuchet MS" w:cs="Trebuchet MS"/>
          <w:color w:val="000000"/>
          <w:sz w:val="20"/>
          <w:lang w:val="fr-FR"/>
        </w:rPr>
        <w:t>entre H</w:t>
      </w:r>
      <w:r w:rsidR="00161968" w:rsidRPr="00CB3C2C">
        <w:rPr>
          <w:rFonts w:ascii="Trebuchet MS" w:eastAsia="Trebuchet MS" w:hAnsi="Trebuchet MS" w:cs="Trebuchet MS"/>
          <w:color w:val="000000"/>
          <w:sz w:val="20"/>
          <w:lang w:val="fr-FR"/>
        </w:rPr>
        <w:t>ospitalier d’Allauch</w:t>
      </w:r>
      <w:r w:rsidR="00C6392E">
        <w:rPr>
          <w:rFonts w:ascii="Trebuchet MS" w:eastAsia="Trebuchet MS" w:hAnsi="Trebuchet MS" w:cs="Trebuchet MS"/>
          <w:color w:val="000000"/>
          <w:sz w:val="20"/>
          <w:lang w:val="fr-FR"/>
        </w:rPr>
        <w:t> </w:t>
      </w:r>
      <w:r w:rsidR="00C6392E" w:rsidRPr="00C6392E">
        <w:rPr>
          <w:rFonts w:ascii="Trebuchet MS" w:eastAsia="Trebuchet MS" w:hAnsi="Trebuchet MS" w:cs="Trebuchet MS"/>
          <w:color w:val="000000"/>
          <w:sz w:val="20"/>
          <w:lang w:val="fr-FR"/>
        </w:rPr>
        <w:t>organise un certain nombre de prestations pour le service addictologie.</w:t>
      </w:r>
    </w:p>
    <w:p w14:paraId="4958F8E5" w14:textId="2EB3EA8E" w:rsidR="008D051E" w:rsidRDefault="00C6392E" w:rsidP="00C6392E">
      <w:pPr>
        <w:jc w:val="both"/>
        <w:rPr>
          <w:rFonts w:ascii="Trebuchet MS" w:eastAsia="Trebuchet MS" w:hAnsi="Trebuchet MS" w:cs="Trebuchet MS"/>
          <w:color w:val="000000"/>
          <w:sz w:val="20"/>
          <w:lang w:val="fr-FR"/>
        </w:rPr>
      </w:pPr>
      <w:r w:rsidRPr="00C6392E">
        <w:rPr>
          <w:rFonts w:ascii="Trebuchet MS" w:eastAsia="Trebuchet MS" w:hAnsi="Trebuchet MS" w:cs="Trebuchet MS"/>
          <w:color w:val="000000"/>
          <w:sz w:val="20"/>
          <w:lang w:val="fr-FR"/>
        </w:rPr>
        <w:t>Il s’agit d’activités physiques adaptées, d’ateliers d’art thérapie et de cours de yoga. Ces activités ont lieu plusieurs fois par semaine et engendre la participation à certaines réunions de staff.</w:t>
      </w:r>
      <w:r>
        <w:rPr>
          <w:rFonts w:ascii="Trebuchet MS" w:eastAsia="Trebuchet MS" w:hAnsi="Trebuchet MS" w:cs="Trebuchet MS"/>
          <w:color w:val="000000"/>
          <w:sz w:val="20"/>
          <w:lang w:val="fr-FR"/>
        </w:rPr>
        <w:t xml:space="preserve"> </w:t>
      </w:r>
      <w:r w:rsidRPr="00C6392E">
        <w:rPr>
          <w:rFonts w:ascii="Trebuchet MS" w:eastAsia="Trebuchet MS" w:hAnsi="Trebuchet MS" w:cs="Trebuchet MS"/>
          <w:color w:val="000000"/>
          <w:sz w:val="20"/>
          <w:lang w:val="fr-FR"/>
        </w:rPr>
        <w:t xml:space="preserve">Le prestataire </w:t>
      </w:r>
      <w:r>
        <w:rPr>
          <w:rFonts w:ascii="Trebuchet MS" w:eastAsia="Trebuchet MS" w:hAnsi="Trebuchet MS" w:cs="Trebuchet MS"/>
          <w:color w:val="000000"/>
          <w:sz w:val="20"/>
          <w:lang w:val="fr-FR"/>
        </w:rPr>
        <w:t>pourra</w:t>
      </w:r>
      <w:r w:rsidRPr="00C6392E">
        <w:rPr>
          <w:rFonts w:ascii="Trebuchet MS" w:eastAsia="Trebuchet MS" w:hAnsi="Trebuchet MS" w:cs="Trebuchet MS"/>
          <w:color w:val="000000"/>
          <w:sz w:val="20"/>
          <w:lang w:val="fr-FR"/>
        </w:rPr>
        <w:t xml:space="preserve"> participer à la vie du service d'addictologie (repas, réunions…).</w:t>
      </w:r>
    </w:p>
    <w:p w14:paraId="69627343" w14:textId="77777777" w:rsidR="00E41BD8" w:rsidRPr="00E41BD8" w:rsidRDefault="00E41BD8" w:rsidP="00E41BD8">
      <w:pPr>
        <w:jc w:val="both"/>
        <w:rPr>
          <w:rFonts w:ascii="Trebuchet MS" w:eastAsia="Trebuchet MS" w:hAnsi="Trebuchet MS" w:cs="Trebuchet MS"/>
          <w:color w:val="000000"/>
          <w:sz w:val="20"/>
          <w:lang w:val="fr-FR"/>
        </w:rPr>
      </w:pPr>
    </w:p>
    <w:p w14:paraId="0C89D19A" w14:textId="4355EBC6" w:rsidR="00E41BD8" w:rsidRPr="00E41BD8" w:rsidRDefault="00E41BD8" w:rsidP="00E41BD8">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Pr="00E41BD8">
        <w:rPr>
          <w:rFonts w:ascii="Trebuchet MS" w:eastAsia="Trebuchet MS" w:hAnsi="Trebuchet MS" w:cs="Trebuchet MS"/>
          <w:color w:val="000000"/>
          <w:sz w:val="20"/>
          <w:lang w:val="fr-FR"/>
        </w:rPr>
        <w:t>Le Centre Hospitalier Montperrin est un site historique à Aix en Provence qui regroupe la quasi-totalité de l’</w:t>
      </w:r>
      <w:r>
        <w:rPr>
          <w:rFonts w:ascii="Trebuchet MS" w:eastAsia="Trebuchet MS" w:hAnsi="Trebuchet MS" w:cs="Trebuchet MS"/>
          <w:color w:val="000000"/>
          <w:sz w:val="20"/>
          <w:lang w:val="fr-FR"/>
        </w:rPr>
        <w:t xml:space="preserve">hospitalisation plein temps dont des </w:t>
      </w:r>
      <w:r w:rsidRPr="00E41BD8">
        <w:rPr>
          <w:rFonts w:ascii="Trebuchet MS" w:eastAsia="Trebuchet MS" w:hAnsi="Trebuchet MS" w:cs="Trebuchet MS"/>
          <w:color w:val="000000"/>
          <w:sz w:val="20"/>
          <w:lang w:val="fr-FR"/>
        </w:rPr>
        <w:t>CMP, CATTP et Hôpitaux de jour répartis sur l’ensemble des territoires pour la psychiatrie adulte et la psychiatrie infanto-juvénile (48 structures extrahospitalières).</w:t>
      </w:r>
      <w:r>
        <w:rPr>
          <w:rFonts w:ascii="Trebuchet MS" w:eastAsia="Trebuchet MS" w:hAnsi="Trebuchet MS" w:cs="Trebuchet MS"/>
          <w:color w:val="000000"/>
          <w:sz w:val="20"/>
          <w:lang w:val="fr-FR"/>
        </w:rPr>
        <w:t xml:space="preserve"> Les s</w:t>
      </w:r>
      <w:r w:rsidRPr="00E41BD8">
        <w:rPr>
          <w:rFonts w:ascii="Trebuchet MS" w:eastAsia="Trebuchet MS" w:hAnsi="Trebuchet MS" w:cs="Trebuchet MS"/>
          <w:color w:val="000000"/>
          <w:sz w:val="20"/>
          <w:lang w:val="fr-FR"/>
        </w:rPr>
        <w:t>ervices de soins répartis dans cinq pôles cliniques :</w:t>
      </w:r>
    </w:p>
    <w:p w14:paraId="1E3AC4C2" w14:textId="77777777" w:rsidR="00E41BD8" w:rsidRPr="00E41BD8" w:rsidRDefault="00E41BD8" w:rsidP="00E41BD8">
      <w:pPr>
        <w:jc w:val="both"/>
        <w:rPr>
          <w:rFonts w:ascii="Trebuchet MS" w:eastAsia="Trebuchet MS" w:hAnsi="Trebuchet MS" w:cs="Trebuchet MS"/>
          <w:color w:val="000000"/>
          <w:sz w:val="20"/>
          <w:lang w:val="fr-FR"/>
        </w:rPr>
      </w:pPr>
      <w:r w:rsidRPr="00E41BD8">
        <w:rPr>
          <w:rFonts w:ascii="Trebuchet MS" w:eastAsia="Trebuchet MS" w:hAnsi="Trebuchet MS" w:cs="Trebuchet MS"/>
          <w:color w:val="000000"/>
          <w:sz w:val="20"/>
          <w:lang w:val="fr-FR"/>
        </w:rPr>
        <w:t>-</w:t>
      </w:r>
      <w:r w:rsidRPr="00E41BD8">
        <w:rPr>
          <w:rFonts w:ascii="Trebuchet MS" w:eastAsia="Trebuchet MS" w:hAnsi="Trebuchet MS" w:cs="Trebuchet MS"/>
          <w:color w:val="000000"/>
          <w:sz w:val="20"/>
          <w:lang w:val="fr-FR"/>
        </w:rPr>
        <w:tab/>
        <w:t xml:space="preserve">En psychiatrie adulte (Pôle Est et Pôle Ouest) </w:t>
      </w:r>
    </w:p>
    <w:p w14:paraId="4F9B08B6" w14:textId="77777777" w:rsidR="00E41BD8" w:rsidRPr="00E41BD8" w:rsidRDefault="00E41BD8" w:rsidP="00E41BD8">
      <w:pPr>
        <w:jc w:val="both"/>
        <w:rPr>
          <w:rFonts w:ascii="Trebuchet MS" w:eastAsia="Trebuchet MS" w:hAnsi="Trebuchet MS" w:cs="Trebuchet MS"/>
          <w:color w:val="000000"/>
          <w:sz w:val="20"/>
          <w:lang w:val="fr-FR"/>
        </w:rPr>
      </w:pPr>
      <w:r w:rsidRPr="00E41BD8">
        <w:rPr>
          <w:rFonts w:ascii="Trebuchet MS" w:eastAsia="Trebuchet MS" w:hAnsi="Trebuchet MS" w:cs="Trebuchet MS"/>
          <w:color w:val="000000"/>
          <w:sz w:val="20"/>
          <w:lang w:val="fr-FR"/>
        </w:rPr>
        <w:t>-</w:t>
      </w:r>
      <w:r w:rsidRPr="00E41BD8">
        <w:rPr>
          <w:rFonts w:ascii="Trebuchet MS" w:eastAsia="Trebuchet MS" w:hAnsi="Trebuchet MS" w:cs="Trebuchet MS"/>
          <w:color w:val="000000"/>
          <w:sz w:val="20"/>
          <w:lang w:val="fr-FR"/>
        </w:rPr>
        <w:tab/>
        <w:t>Psychiatrie de l’enfant et de l’adolescent (Pôle de psychiatrie de l’enfant et de l’adolescent) des services sectorisés qui assurent les missions de la psychiatrie de secteur : accès et continuité des soins; prévention primaire et secondaire. Structures implantées à Aix et en périphérie</w:t>
      </w:r>
    </w:p>
    <w:p w14:paraId="09AA1DD7" w14:textId="77777777" w:rsidR="00E41BD8" w:rsidRPr="00E41BD8" w:rsidRDefault="00E41BD8" w:rsidP="00E41BD8">
      <w:pPr>
        <w:jc w:val="both"/>
        <w:rPr>
          <w:rFonts w:ascii="Trebuchet MS" w:eastAsia="Trebuchet MS" w:hAnsi="Trebuchet MS" w:cs="Trebuchet MS"/>
          <w:color w:val="000000"/>
          <w:sz w:val="20"/>
          <w:lang w:val="fr-FR"/>
        </w:rPr>
      </w:pPr>
      <w:r w:rsidRPr="00E41BD8">
        <w:rPr>
          <w:rFonts w:ascii="Trebuchet MS" w:eastAsia="Trebuchet MS" w:hAnsi="Trebuchet MS" w:cs="Trebuchet MS"/>
          <w:color w:val="000000"/>
          <w:sz w:val="20"/>
          <w:lang w:val="fr-FR"/>
        </w:rPr>
        <w:t>-</w:t>
      </w:r>
      <w:r w:rsidRPr="00E41BD8">
        <w:rPr>
          <w:rFonts w:ascii="Trebuchet MS" w:eastAsia="Trebuchet MS" w:hAnsi="Trebuchet MS" w:cs="Trebuchet MS"/>
          <w:color w:val="000000"/>
          <w:sz w:val="20"/>
          <w:lang w:val="fr-FR"/>
        </w:rPr>
        <w:tab/>
        <w:t xml:space="preserve">Dans le Pôle Ressources et dans le Pôle Transversal des structures à vocation intersectorielle proposant des modalités de prise en charge spécifiques et/ou à destination de populations spécifiques. </w:t>
      </w:r>
    </w:p>
    <w:p w14:paraId="6DEE0876" w14:textId="77777777" w:rsidR="00E41BD8" w:rsidRPr="00E41BD8" w:rsidRDefault="00E41BD8" w:rsidP="00E41BD8">
      <w:pPr>
        <w:jc w:val="both"/>
        <w:rPr>
          <w:rFonts w:ascii="Trebuchet MS" w:eastAsia="Trebuchet MS" w:hAnsi="Trebuchet MS" w:cs="Trebuchet MS"/>
          <w:color w:val="000000"/>
          <w:sz w:val="20"/>
          <w:lang w:val="fr-FR"/>
        </w:rPr>
      </w:pPr>
    </w:p>
    <w:p w14:paraId="51CA3530" w14:textId="5FC78F80" w:rsidR="00E41BD8" w:rsidRPr="00C6392E" w:rsidRDefault="00E41BD8" w:rsidP="00E41BD8">
      <w:pPr>
        <w:jc w:val="both"/>
        <w:rPr>
          <w:rFonts w:ascii="Trebuchet MS" w:eastAsia="Trebuchet MS" w:hAnsi="Trebuchet MS" w:cs="Trebuchet MS"/>
          <w:color w:val="000000"/>
          <w:sz w:val="20"/>
          <w:lang w:val="fr-FR"/>
        </w:rPr>
      </w:pPr>
      <w:r w:rsidRPr="00E41BD8">
        <w:rPr>
          <w:rFonts w:ascii="Trebuchet MS" w:eastAsia="Trebuchet MS" w:hAnsi="Trebuchet MS" w:cs="Trebuchet MS"/>
          <w:color w:val="000000"/>
          <w:sz w:val="20"/>
          <w:lang w:val="fr-FR"/>
        </w:rPr>
        <w:t>Les prestations à réaliser se feront auprès de patients souffrant de divers troubles du comportement lié à leur pathologie et nécessitant l’hospitalisation en psychiatrie.</w:t>
      </w:r>
    </w:p>
    <w:p w14:paraId="33698B7B" w14:textId="77777777" w:rsidR="007039FC" w:rsidRPr="007039FC" w:rsidRDefault="007039FC" w:rsidP="00D04932">
      <w:pPr>
        <w:jc w:val="both"/>
        <w:rPr>
          <w:rFonts w:eastAsia="Trebuchet MS"/>
          <w:lang w:val="fr-FR"/>
        </w:rPr>
      </w:pPr>
    </w:p>
    <w:p w14:paraId="7E0C5C67" w14:textId="52A3C3AB" w:rsidR="008D051E" w:rsidRDefault="00161968" w:rsidP="008D051E">
      <w:pPr>
        <w:pStyle w:val="Titre2"/>
        <w:ind w:left="300" w:right="20"/>
        <w:jc w:val="both"/>
        <w:rPr>
          <w:rFonts w:ascii="Trebuchet MS" w:eastAsia="Trebuchet MS" w:hAnsi="Trebuchet MS" w:cs="Trebuchet MS"/>
          <w:i w:val="0"/>
          <w:color w:val="000000"/>
          <w:sz w:val="24"/>
          <w:lang w:val="fr-FR"/>
        </w:rPr>
      </w:pPr>
      <w:bookmarkStart w:id="31" w:name="_Toc161066174"/>
      <w:r>
        <w:rPr>
          <w:rFonts w:ascii="Trebuchet MS" w:eastAsia="Trebuchet MS" w:hAnsi="Trebuchet MS" w:cs="Trebuchet MS"/>
          <w:i w:val="0"/>
          <w:color w:val="000000"/>
          <w:sz w:val="24"/>
          <w:lang w:val="fr-FR"/>
        </w:rPr>
        <w:t>9</w:t>
      </w:r>
      <w:r w:rsidR="008D051E">
        <w:rPr>
          <w:rFonts w:ascii="Trebuchet MS" w:eastAsia="Trebuchet MS" w:hAnsi="Trebuchet MS" w:cs="Trebuchet MS"/>
          <w:i w:val="0"/>
          <w:color w:val="000000"/>
          <w:sz w:val="24"/>
          <w:lang w:val="fr-FR"/>
        </w:rPr>
        <w:t>.2</w:t>
      </w:r>
      <w:r w:rsidR="008D051E" w:rsidRPr="00CB3C2C">
        <w:rPr>
          <w:rFonts w:ascii="Trebuchet MS" w:eastAsia="Trebuchet MS" w:hAnsi="Trebuchet MS" w:cs="Trebuchet MS"/>
          <w:i w:val="0"/>
          <w:color w:val="000000"/>
          <w:sz w:val="24"/>
          <w:lang w:val="fr-FR"/>
        </w:rPr>
        <w:t xml:space="preserve"> – </w:t>
      </w:r>
      <w:r w:rsidR="008D051E">
        <w:rPr>
          <w:rFonts w:ascii="Trebuchet MS" w:eastAsia="Trebuchet MS" w:hAnsi="Trebuchet MS" w:cs="Trebuchet MS"/>
          <w:i w:val="0"/>
          <w:color w:val="000000"/>
          <w:sz w:val="24"/>
          <w:lang w:val="fr-FR"/>
        </w:rPr>
        <w:t>Livrable</w:t>
      </w:r>
      <w:r w:rsidR="00240F81">
        <w:rPr>
          <w:rFonts w:ascii="Trebuchet MS" w:eastAsia="Trebuchet MS" w:hAnsi="Trebuchet MS" w:cs="Trebuchet MS"/>
          <w:i w:val="0"/>
          <w:color w:val="000000"/>
          <w:sz w:val="24"/>
          <w:lang w:val="fr-FR"/>
        </w:rPr>
        <w:t>s</w:t>
      </w:r>
      <w:bookmarkEnd w:id="31"/>
      <w:r w:rsidR="008D051E">
        <w:rPr>
          <w:rFonts w:ascii="Trebuchet MS" w:eastAsia="Trebuchet MS" w:hAnsi="Trebuchet MS" w:cs="Trebuchet MS"/>
          <w:i w:val="0"/>
          <w:color w:val="000000"/>
          <w:sz w:val="24"/>
          <w:lang w:val="fr-FR"/>
        </w:rPr>
        <w:t xml:space="preserve"> </w:t>
      </w:r>
    </w:p>
    <w:p w14:paraId="772F6CB0" w14:textId="300FCC2D" w:rsidR="004A6821" w:rsidRDefault="0084612E" w:rsidP="00D04932">
      <w:pPr>
        <w:pStyle w:val="Corpsdetexte"/>
        <w:jc w:val="both"/>
        <w:rPr>
          <w:rFonts w:ascii="Trebuchet MS" w:eastAsia="Trebuchet MS" w:hAnsi="Trebuchet MS" w:cs="Trebuchet MS"/>
          <w:color w:val="000000"/>
          <w:sz w:val="20"/>
          <w:szCs w:val="24"/>
        </w:rPr>
      </w:pPr>
      <w:r w:rsidRPr="0084612E">
        <w:rPr>
          <w:rFonts w:ascii="Trebuchet MS" w:eastAsia="Trebuchet MS" w:hAnsi="Trebuchet MS" w:cs="Trebuchet MS"/>
          <w:color w:val="000000"/>
          <w:sz w:val="20"/>
          <w:szCs w:val="24"/>
        </w:rPr>
        <w:t xml:space="preserve">Les livrables attendus à l’issue des prestations seront détaillés lors de la passation des </w:t>
      </w:r>
      <w:r>
        <w:rPr>
          <w:rFonts w:ascii="Trebuchet MS" w:eastAsia="Trebuchet MS" w:hAnsi="Trebuchet MS" w:cs="Trebuchet MS"/>
          <w:color w:val="000000"/>
          <w:sz w:val="20"/>
          <w:szCs w:val="24"/>
        </w:rPr>
        <w:t xml:space="preserve">marchés spécifiques. </w:t>
      </w:r>
    </w:p>
    <w:p w14:paraId="39068E10" w14:textId="77777777" w:rsidR="00533EBA" w:rsidRDefault="00533EBA" w:rsidP="00D04932">
      <w:pPr>
        <w:pStyle w:val="Corpsdetexte"/>
        <w:jc w:val="both"/>
        <w:rPr>
          <w:rFonts w:ascii="Trebuchet MS" w:eastAsia="Trebuchet MS" w:hAnsi="Trebuchet MS" w:cs="Trebuchet MS"/>
          <w:color w:val="000000"/>
          <w:sz w:val="20"/>
          <w:szCs w:val="24"/>
        </w:rPr>
      </w:pPr>
    </w:p>
    <w:p w14:paraId="40EB8604" w14:textId="77E5B9EB" w:rsidR="00533EBA" w:rsidRPr="00BC3154" w:rsidRDefault="00161968" w:rsidP="00533EBA">
      <w:pPr>
        <w:pStyle w:val="Titre2"/>
        <w:ind w:left="284" w:right="20"/>
        <w:jc w:val="both"/>
        <w:rPr>
          <w:rFonts w:ascii="Trebuchet MS" w:eastAsia="Trebuchet MS" w:hAnsi="Trebuchet MS" w:cs="Trebuchet MS"/>
          <w:i w:val="0"/>
          <w:color w:val="000000"/>
          <w:sz w:val="24"/>
          <w:lang w:val="fr-FR"/>
        </w:rPr>
      </w:pPr>
      <w:bookmarkStart w:id="32" w:name="_Toc150871140"/>
      <w:bookmarkStart w:id="33" w:name="_Toc139535923"/>
      <w:bookmarkStart w:id="34" w:name="_Toc161066175"/>
      <w:r>
        <w:rPr>
          <w:rFonts w:ascii="Trebuchet MS" w:eastAsia="Trebuchet MS" w:hAnsi="Trebuchet MS" w:cs="Trebuchet MS"/>
          <w:i w:val="0"/>
          <w:color w:val="000000"/>
          <w:sz w:val="24"/>
          <w:lang w:val="fr-FR"/>
        </w:rPr>
        <w:t>9</w:t>
      </w:r>
      <w:r w:rsidR="00533EBA">
        <w:rPr>
          <w:rFonts w:ascii="Trebuchet MS" w:eastAsia="Trebuchet MS" w:hAnsi="Trebuchet MS" w:cs="Trebuchet MS"/>
          <w:i w:val="0"/>
          <w:color w:val="000000"/>
          <w:sz w:val="24"/>
          <w:lang w:val="fr-FR"/>
        </w:rPr>
        <w:t>.3 – Suivi de marché</w:t>
      </w:r>
      <w:bookmarkEnd w:id="32"/>
      <w:bookmarkEnd w:id="34"/>
      <w:r w:rsidR="00533EBA">
        <w:rPr>
          <w:rFonts w:ascii="Trebuchet MS" w:eastAsia="Trebuchet MS" w:hAnsi="Trebuchet MS" w:cs="Trebuchet MS"/>
          <w:i w:val="0"/>
          <w:color w:val="000000"/>
          <w:sz w:val="24"/>
          <w:lang w:val="fr-FR"/>
        </w:rPr>
        <w:t xml:space="preserve"> </w:t>
      </w:r>
      <w:bookmarkEnd w:id="33"/>
    </w:p>
    <w:p w14:paraId="26810EB6" w14:textId="77777777" w:rsidR="00533EBA" w:rsidRPr="00BC3154" w:rsidRDefault="00533EBA" w:rsidP="00533EBA">
      <w:pPr>
        <w:jc w:val="both"/>
        <w:rPr>
          <w:rFonts w:eastAsia="Trebuchet MS"/>
          <w:lang w:val="fr-FR"/>
        </w:rPr>
      </w:pPr>
    </w:p>
    <w:p w14:paraId="401E2BFE" w14:textId="4A9A3D8B" w:rsidR="00533EBA" w:rsidRPr="0050063F" w:rsidRDefault="00533EBA" w:rsidP="00533EBA">
      <w:pPr>
        <w:jc w:val="both"/>
        <w:rPr>
          <w:rFonts w:ascii="Trebuchet MS" w:eastAsia="Trebuchet MS" w:hAnsi="Trebuchet MS" w:cs="Trebuchet MS"/>
          <w:color w:val="000000"/>
          <w:sz w:val="20"/>
          <w:lang w:val="fr-FR"/>
        </w:rPr>
      </w:pPr>
      <w:r w:rsidRPr="0050063F">
        <w:rPr>
          <w:rFonts w:ascii="Trebuchet MS" w:eastAsia="Trebuchet MS" w:hAnsi="Trebuchet MS" w:cs="Trebuchet MS"/>
          <w:color w:val="000000"/>
          <w:sz w:val="20"/>
          <w:lang w:val="fr-FR"/>
        </w:rPr>
        <w:t>L’établissement met en place des fiches de suivi afin de permettre la bonne exécution du marché</w:t>
      </w:r>
      <w:r>
        <w:rPr>
          <w:rFonts w:ascii="Trebuchet MS" w:eastAsia="Trebuchet MS" w:hAnsi="Trebuchet MS" w:cs="Trebuchet MS"/>
          <w:color w:val="000000"/>
          <w:sz w:val="20"/>
          <w:lang w:val="fr-FR"/>
        </w:rPr>
        <w:t xml:space="preserve"> (défaut de remplacement d’un membre de l’équipe ou de l’interlocuteur unique, défaut de coordination, gestion du rétro-planning, non réponse à une demande de revue de contrat annuelle etc.)</w:t>
      </w:r>
      <w:r w:rsidRPr="0050063F">
        <w:rPr>
          <w:rFonts w:ascii="Trebuchet MS" w:eastAsia="Trebuchet MS" w:hAnsi="Trebuchet MS" w:cs="Trebuchet MS"/>
          <w:color w:val="000000"/>
          <w:sz w:val="20"/>
          <w:lang w:val="fr-FR"/>
        </w:rPr>
        <w:t>. Le cas échéant, il les transmet au titulaire du marché</w:t>
      </w:r>
      <w:r w:rsidR="00240F81">
        <w:rPr>
          <w:rFonts w:ascii="Trebuchet MS" w:eastAsia="Trebuchet MS" w:hAnsi="Trebuchet MS" w:cs="Trebuchet MS"/>
          <w:color w:val="000000"/>
          <w:sz w:val="20"/>
          <w:lang w:val="fr-FR"/>
        </w:rPr>
        <w:t xml:space="preserve"> spécifique</w:t>
      </w:r>
      <w:r w:rsidRPr="0050063F">
        <w:rPr>
          <w:rFonts w:ascii="Trebuchet MS" w:eastAsia="Trebuchet MS" w:hAnsi="Trebuchet MS" w:cs="Trebuchet MS"/>
          <w:color w:val="000000"/>
          <w:sz w:val="20"/>
          <w:lang w:val="fr-FR"/>
        </w:rPr>
        <w:t>.</w:t>
      </w:r>
    </w:p>
    <w:p w14:paraId="608A7AE0" w14:textId="77777777" w:rsidR="00533EBA" w:rsidRPr="0050063F" w:rsidRDefault="00533EBA" w:rsidP="00533EBA">
      <w:pPr>
        <w:jc w:val="both"/>
        <w:rPr>
          <w:rFonts w:ascii="Trebuchet MS" w:eastAsia="Trebuchet MS" w:hAnsi="Trebuchet MS" w:cs="Trebuchet MS"/>
          <w:color w:val="000000"/>
          <w:sz w:val="20"/>
          <w:lang w:val="fr-FR"/>
        </w:rPr>
      </w:pPr>
    </w:p>
    <w:p w14:paraId="3B98C7C8" w14:textId="77777777" w:rsidR="00533EBA" w:rsidRPr="0050063F" w:rsidRDefault="00533EBA" w:rsidP="00533EBA">
      <w:pPr>
        <w:jc w:val="both"/>
        <w:rPr>
          <w:rFonts w:ascii="Trebuchet MS" w:eastAsia="Trebuchet MS" w:hAnsi="Trebuchet MS" w:cs="Trebuchet MS"/>
          <w:color w:val="000000"/>
          <w:sz w:val="20"/>
          <w:lang w:val="fr-FR"/>
        </w:rPr>
      </w:pPr>
      <w:r w:rsidRPr="0050063F">
        <w:rPr>
          <w:rFonts w:ascii="Trebuchet MS" w:eastAsia="Trebuchet MS" w:hAnsi="Trebuchet MS" w:cs="Trebuchet MS"/>
          <w:color w:val="000000"/>
          <w:sz w:val="20"/>
          <w:lang w:val="fr-FR"/>
        </w:rPr>
        <w:t>Le Titulaire s’engage à répondre sous 72 heures maximum à l’établissement qui lui a transmis une fiche de suivi.</w:t>
      </w:r>
    </w:p>
    <w:p w14:paraId="6F35066A" w14:textId="77777777" w:rsidR="00533EBA" w:rsidRPr="0050063F" w:rsidRDefault="00533EBA" w:rsidP="00533EBA">
      <w:pPr>
        <w:jc w:val="both"/>
        <w:rPr>
          <w:rFonts w:ascii="Trebuchet MS" w:eastAsia="Trebuchet MS" w:hAnsi="Trebuchet MS" w:cs="Trebuchet MS"/>
          <w:color w:val="000000"/>
          <w:sz w:val="20"/>
          <w:lang w:val="fr-FR"/>
        </w:rPr>
      </w:pPr>
    </w:p>
    <w:p w14:paraId="60440AA4" w14:textId="77777777" w:rsidR="00533EBA" w:rsidRPr="0050063F" w:rsidRDefault="00533EBA" w:rsidP="00533EBA">
      <w:pPr>
        <w:jc w:val="both"/>
        <w:rPr>
          <w:rFonts w:ascii="Trebuchet MS" w:eastAsia="Trebuchet MS" w:hAnsi="Trebuchet MS" w:cs="Trebuchet MS"/>
          <w:color w:val="000000"/>
          <w:sz w:val="20"/>
          <w:lang w:val="fr-FR"/>
        </w:rPr>
      </w:pPr>
      <w:r w:rsidRPr="0050063F">
        <w:rPr>
          <w:rFonts w:ascii="Trebuchet MS" w:eastAsia="Trebuchet MS" w:hAnsi="Trebuchet MS" w:cs="Trebuchet MS"/>
          <w:color w:val="000000"/>
          <w:sz w:val="20"/>
          <w:lang w:val="fr-FR"/>
        </w:rPr>
        <w:t>L’établissement évalue régulièrement la bonne exécution du présent marché sur la base de ces fiches et décide des actions à mener auprès du Titulaire pour corriger les manquements à l’exécution du présent marché.</w:t>
      </w:r>
    </w:p>
    <w:p w14:paraId="2D59126A" w14:textId="77777777" w:rsidR="00533EBA" w:rsidRPr="0050063F" w:rsidRDefault="00533EBA" w:rsidP="00533EBA">
      <w:pPr>
        <w:jc w:val="both"/>
        <w:rPr>
          <w:rFonts w:ascii="Trebuchet MS" w:eastAsia="Trebuchet MS" w:hAnsi="Trebuchet MS" w:cs="Trebuchet MS"/>
          <w:color w:val="000000"/>
          <w:sz w:val="20"/>
          <w:lang w:val="fr-FR"/>
        </w:rPr>
      </w:pPr>
    </w:p>
    <w:p w14:paraId="4D24485F" w14:textId="77777777" w:rsidR="00533EBA" w:rsidRPr="0050063F" w:rsidRDefault="00533EBA" w:rsidP="00533EBA">
      <w:pPr>
        <w:jc w:val="both"/>
        <w:rPr>
          <w:rFonts w:ascii="Trebuchet MS" w:eastAsia="Trebuchet MS" w:hAnsi="Trebuchet MS" w:cs="Trebuchet MS"/>
          <w:color w:val="000000"/>
          <w:sz w:val="20"/>
          <w:lang w:val="fr-FR"/>
        </w:rPr>
      </w:pPr>
      <w:r w:rsidRPr="0050063F">
        <w:rPr>
          <w:rFonts w:ascii="Trebuchet MS" w:eastAsia="Trebuchet MS" w:hAnsi="Trebuchet MS" w:cs="Trebuchet MS"/>
          <w:color w:val="000000"/>
          <w:sz w:val="20"/>
          <w:lang w:val="fr-FR"/>
        </w:rPr>
        <w:t>Dans le cas où le Titulaire ne répond pas à ces fiches incidentes ou si le nombre de fiches incidents est trop important (&gt; 5), l’établissement support pourra mettre le titulaire en demeure d’y répondre dans un délai de deux (2) jours par mail.</w:t>
      </w:r>
    </w:p>
    <w:p w14:paraId="03F93284" w14:textId="6CD3BE53" w:rsidR="00533EBA" w:rsidRPr="0050063F" w:rsidRDefault="00533EBA" w:rsidP="00533EBA">
      <w:pPr>
        <w:jc w:val="both"/>
        <w:rPr>
          <w:rFonts w:ascii="Trebuchet MS" w:eastAsia="Trebuchet MS" w:hAnsi="Trebuchet MS" w:cs="Trebuchet MS"/>
          <w:color w:val="000000"/>
          <w:sz w:val="20"/>
          <w:lang w:val="fr-FR"/>
        </w:rPr>
      </w:pPr>
      <w:r w:rsidRPr="0050063F">
        <w:rPr>
          <w:rFonts w:ascii="Trebuchet MS" w:eastAsia="Trebuchet MS" w:hAnsi="Trebuchet MS" w:cs="Trebuchet MS"/>
          <w:color w:val="000000"/>
          <w:sz w:val="20"/>
          <w:lang w:val="fr-FR"/>
        </w:rPr>
        <w:t xml:space="preserve">A l’issue </w:t>
      </w:r>
      <w:r w:rsidR="00240F81">
        <w:rPr>
          <w:rFonts w:ascii="Trebuchet MS" w:eastAsia="Trebuchet MS" w:hAnsi="Trebuchet MS" w:cs="Trebuchet MS"/>
          <w:color w:val="000000"/>
          <w:sz w:val="20"/>
          <w:lang w:val="fr-FR"/>
        </w:rPr>
        <w:t>du délai prévu par la mise en demeure</w:t>
      </w:r>
      <w:r w:rsidRPr="0050063F">
        <w:rPr>
          <w:rFonts w:ascii="Trebuchet MS" w:eastAsia="Trebuchet MS" w:hAnsi="Trebuchet MS" w:cs="Trebuchet MS"/>
          <w:color w:val="000000"/>
          <w:sz w:val="20"/>
          <w:lang w:val="fr-FR"/>
        </w:rPr>
        <w:t>, et dans le cas où le Titulaire n’a pas mené les actions correctives appropriées, le pouvoir adjudicateur pourra mettre en application les pénalités ou résilier le marché pour faute, sans indemnité du Titulaire, dans les conditions prévues par le présent CCP.</w:t>
      </w:r>
    </w:p>
    <w:p w14:paraId="0A13A8CE" w14:textId="77777777" w:rsidR="00533EBA" w:rsidRPr="0050063F" w:rsidRDefault="00533EBA" w:rsidP="00533EBA">
      <w:pPr>
        <w:jc w:val="both"/>
        <w:rPr>
          <w:rFonts w:eastAsia="Trebuchet MS"/>
          <w:lang w:val="fr-FR"/>
        </w:rPr>
      </w:pPr>
    </w:p>
    <w:p w14:paraId="2F3F98D1" w14:textId="28654CFE" w:rsidR="00533EBA" w:rsidRPr="00BC3154" w:rsidRDefault="00161968" w:rsidP="00533EBA">
      <w:pPr>
        <w:pStyle w:val="Titre2"/>
        <w:ind w:left="284" w:right="20"/>
        <w:jc w:val="both"/>
        <w:rPr>
          <w:rFonts w:ascii="Trebuchet MS" w:eastAsia="Trebuchet MS" w:hAnsi="Trebuchet MS" w:cs="Trebuchet MS"/>
          <w:i w:val="0"/>
          <w:color w:val="000000"/>
          <w:sz w:val="24"/>
          <w:lang w:val="fr-FR"/>
        </w:rPr>
      </w:pPr>
      <w:bookmarkStart w:id="35" w:name="_Toc150871141"/>
      <w:bookmarkStart w:id="36" w:name="_Toc139535924"/>
      <w:bookmarkStart w:id="37" w:name="_Toc161066176"/>
      <w:r>
        <w:rPr>
          <w:rFonts w:ascii="Trebuchet MS" w:eastAsia="Trebuchet MS" w:hAnsi="Trebuchet MS" w:cs="Trebuchet MS"/>
          <w:i w:val="0"/>
          <w:color w:val="000000"/>
          <w:sz w:val="24"/>
          <w:lang w:val="fr-FR"/>
        </w:rPr>
        <w:t>9</w:t>
      </w:r>
      <w:r w:rsidR="00533EBA">
        <w:rPr>
          <w:rFonts w:ascii="Trebuchet MS" w:eastAsia="Trebuchet MS" w:hAnsi="Trebuchet MS" w:cs="Trebuchet MS"/>
          <w:i w:val="0"/>
          <w:color w:val="000000"/>
          <w:sz w:val="24"/>
          <w:lang w:val="fr-FR"/>
        </w:rPr>
        <w:t>.4 – Revue de contrat</w:t>
      </w:r>
      <w:bookmarkEnd w:id="35"/>
      <w:bookmarkEnd w:id="37"/>
      <w:r w:rsidR="00533EBA">
        <w:rPr>
          <w:rFonts w:ascii="Trebuchet MS" w:eastAsia="Trebuchet MS" w:hAnsi="Trebuchet MS" w:cs="Trebuchet MS"/>
          <w:i w:val="0"/>
          <w:color w:val="000000"/>
          <w:sz w:val="24"/>
          <w:lang w:val="fr-FR"/>
        </w:rPr>
        <w:t xml:space="preserve"> </w:t>
      </w:r>
      <w:bookmarkEnd w:id="36"/>
    </w:p>
    <w:p w14:paraId="35D64352" w14:textId="77777777" w:rsidR="00533EBA" w:rsidRPr="00BC3154" w:rsidRDefault="00533EBA" w:rsidP="00533EBA">
      <w:pPr>
        <w:ind w:left="728"/>
        <w:jc w:val="both"/>
        <w:rPr>
          <w:rFonts w:ascii="Trebuchet MS" w:eastAsia="Trebuchet MS" w:hAnsi="Trebuchet MS" w:cs="Trebuchet MS"/>
          <w:color w:val="000000"/>
          <w:sz w:val="20"/>
          <w:lang w:val="fr-FR"/>
        </w:rPr>
      </w:pPr>
    </w:p>
    <w:p w14:paraId="77E17FDF" w14:textId="77777777" w:rsidR="00533EBA" w:rsidRPr="00BC3154" w:rsidRDefault="00533EBA" w:rsidP="00533EBA">
      <w:pPr>
        <w:jc w:val="both"/>
        <w:rPr>
          <w:rFonts w:ascii="Trebuchet MS" w:eastAsia="Trebuchet MS" w:hAnsi="Trebuchet MS" w:cs="Trebuchet MS"/>
          <w:color w:val="000000"/>
          <w:sz w:val="20"/>
          <w:lang w:val="fr-FR"/>
        </w:rPr>
      </w:pPr>
      <w:r w:rsidRPr="00BC3154">
        <w:rPr>
          <w:rFonts w:ascii="Trebuchet MS" w:eastAsia="Trebuchet MS" w:hAnsi="Trebuchet MS" w:cs="Trebuchet MS"/>
          <w:color w:val="000000"/>
          <w:sz w:val="20"/>
          <w:lang w:val="fr-FR"/>
        </w:rPr>
        <w:t xml:space="preserve">Le pouvoir adjudicateur se réserve la possibilité de convoquer les représentants du Titulaire pour une revue de contrat annuelle. Ces réunions auront lieu dans les locaux de l’AP-HM ou par visioconférence. </w:t>
      </w:r>
    </w:p>
    <w:p w14:paraId="20F37B1C" w14:textId="77777777" w:rsidR="00533EBA" w:rsidRPr="00BC3154" w:rsidRDefault="00533EBA" w:rsidP="00533EBA">
      <w:pPr>
        <w:jc w:val="both"/>
        <w:rPr>
          <w:rFonts w:ascii="Trebuchet MS" w:eastAsia="Trebuchet MS" w:hAnsi="Trebuchet MS" w:cs="Trebuchet MS"/>
          <w:color w:val="000000"/>
          <w:sz w:val="20"/>
          <w:lang w:val="fr-FR"/>
        </w:rPr>
      </w:pPr>
    </w:p>
    <w:p w14:paraId="37C6A6A2" w14:textId="784DB7F3" w:rsidR="00533EBA" w:rsidRDefault="00533EBA" w:rsidP="00533EBA">
      <w:pPr>
        <w:jc w:val="both"/>
        <w:rPr>
          <w:rFonts w:ascii="Trebuchet MS" w:eastAsia="Trebuchet MS" w:hAnsi="Trebuchet MS" w:cs="Trebuchet MS"/>
          <w:color w:val="000000"/>
          <w:sz w:val="20"/>
          <w:lang w:val="fr-FR"/>
        </w:rPr>
      </w:pPr>
      <w:r w:rsidRPr="00BC3154">
        <w:rPr>
          <w:rFonts w:ascii="Trebuchet MS" w:eastAsia="Trebuchet MS" w:hAnsi="Trebuchet MS" w:cs="Trebuchet MS"/>
          <w:color w:val="000000"/>
          <w:sz w:val="20"/>
          <w:lang w:val="fr-FR"/>
        </w:rPr>
        <w:t xml:space="preserve">Des représentants seront désignés par le Titulaire et </w:t>
      </w:r>
      <w:r w:rsidR="00240F81">
        <w:rPr>
          <w:rFonts w:ascii="Trebuchet MS" w:eastAsia="Trebuchet MS" w:hAnsi="Trebuchet MS" w:cs="Trebuchet MS"/>
          <w:color w:val="000000"/>
          <w:sz w:val="20"/>
          <w:lang w:val="fr-FR"/>
        </w:rPr>
        <w:t xml:space="preserve">leurs coordonnées seront préalablement </w:t>
      </w:r>
      <w:r w:rsidRPr="00BC3154">
        <w:rPr>
          <w:rFonts w:ascii="Trebuchet MS" w:eastAsia="Trebuchet MS" w:hAnsi="Trebuchet MS" w:cs="Trebuchet MS"/>
          <w:color w:val="000000"/>
          <w:sz w:val="20"/>
          <w:lang w:val="fr-FR"/>
        </w:rPr>
        <w:t>communiqué</w:t>
      </w:r>
      <w:r w:rsidR="00240F81">
        <w:rPr>
          <w:rFonts w:ascii="Trebuchet MS" w:eastAsia="Trebuchet MS" w:hAnsi="Trebuchet MS" w:cs="Trebuchet MS"/>
          <w:color w:val="000000"/>
          <w:sz w:val="20"/>
          <w:lang w:val="fr-FR"/>
        </w:rPr>
        <w:t>e</w:t>
      </w:r>
      <w:r w:rsidRPr="00BC3154">
        <w:rPr>
          <w:rFonts w:ascii="Trebuchet MS" w:eastAsia="Trebuchet MS" w:hAnsi="Trebuchet MS" w:cs="Trebuchet MS"/>
          <w:color w:val="000000"/>
          <w:sz w:val="20"/>
          <w:lang w:val="fr-FR"/>
        </w:rPr>
        <w:t xml:space="preserve">s au pouvoir adjudicateur au lancement du marché. Les revues de contrat permettront de dresser un bilan de l’année écoulée. </w:t>
      </w:r>
    </w:p>
    <w:p w14:paraId="5AF356F0" w14:textId="77777777" w:rsidR="00533EBA" w:rsidRPr="00BC3154" w:rsidRDefault="00533EBA" w:rsidP="00533EBA">
      <w:pPr>
        <w:jc w:val="both"/>
        <w:rPr>
          <w:rFonts w:ascii="Trebuchet MS" w:eastAsia="Trebuchet MS" w:hAnsi="Trebuchet MS" w:cs="Trebuchet MS"/>
          <w:color w:val="000000"/>
          <w:sz w:val="20"/>
          <w:lang w:val="fr-FR"/>
        </w:rPr>
      </w:pPr>
    </w:p>
    <w:p w14:paraId="445B16F8" w14:textId="77777777" w:rsidR="00533EBA" w:rsidRPr="00BC3154" w:rsidRDefault="00533EBA" w:rsidP="00533EBA">
      <w:pPr>
        <w:jc w:val="both"/>
        <w:rPr>
          <w:rFonts w:ascii="Trebuchet MS" w:eastAsia="Trebuchet MS" w:hAnsi="Trebuchet MS" w:cs="Trebuchet MS"/>
          <w:color w:val="000000"/>
          <w:sz w:val="20"/>
          <w:lang w:val="fr-FR"/>
        </w:rPr>
      </w:pPr>
      <w:r w:rsidRPr="00BC3154">
        <w:rPr>
          <w:rFonts w:ascii="Trebuchet MS" w:eastAsia="Trebuchet MS" w:hAnsi="Trebuchet MS" w:cs="Trebuchet MS"/>
          <w:color w:val="000000"/>
          <w:sz w:val="20"/>
          <w:lang w:val="fr-FR"/>
        </w:rPr>
        <w:t xml:space="preserve">Lors de celles-ci seront évoquées entre autres l’exécution globale du marché, l’évolution de la consommation, les problématiques survenues de part et d’autre, afin de faciliter la collaboration entre les deux parties pour la suite du marché. </w:t>
      </w:r>
    </w:p>
    <w:p w14:paraId="758D0381" w14:textId="77777777" w:rsidR="00533EBA" w:rsidRDefault="00533EBA" w:rsidP="00533EBA">
      <w:pPr>
        <w:jc w:val="both"/>
        <w:rPr>
          <w:rFonts w:ascii="Trebuchet MS" w:eastAsia="Trebuchet MS" w:hAnsi="Trebuchet MS" w:cs="Trebuchet MS"/>
          <w:color w:val="000000"/>
          <w:sz w:val="20"/>
          <w:lang w:val="fr-FR"/>
        </w:rPr>
      </w:pPr>
      <w:r w:rsidRPr="00BC3154">
        <w:rPr>
          <w:rFonts w:ascii="Trebuchet MS" w:eastAsia="Trebuchet MS" w:hAnsi="Trebuchet MS" w:cs="Trebuchet MS"/>
          <w:color w:val="000000"/>
          <w:sz w:val="20"/>
          <w:lang w:val="fr-FR"/>
        </w:rPr>
        <w:t>Ces revues de contrat pourront donner lieu à la rédaction d’un compte-rendu détaillé  listant les sujets évoqués et leurs axes d’améliorations proposés pour y remédier.</w:t>
      </w:r>
    </w:p>
    <w:p w14:paraId="3DCC5CC8" w14:textId="77777777" w:rsidR="00533EBA" w:rsidRDefault="00533EBA" w:rsidP="00533EBA">
      <w:pPr>
        <w:jc w:val="both"/>
        <w:rPr>
          <w:rFonts w:ascii="Trebuchet MS" w:eastAsia="Trebuchet MS" w:hAnsi="Trebuchet MS" w:cs="Trebuchet MS"/>
          <w:color w:val="000000"/>
          <w:sz w:val="20"/>
          <w:lang w:val="fr-FR"/>
        </w:rPr>
      </w:pPr>
    </w:p>
    <w:p w14:paraId="6410344E" w14:textId="3ADAB2CB" w:rsidR="00533EBA" w:rsidRPr="00232632" w:rsidRDefault="00161968" w:rsidP="00533EBA">
      <w:pPr>
        <w:pStyle w:val="Titre2"/>
        <w:ind w:left="284" w:right="20"/>
        <w:jc w:val="both"/>
        <w:rPr>
          <w:rFonts w:ascii="Trebuchet MS" w:eastAsia="Trebuchet MS" w:hAnsi="Trebuchet MS" w:cs="Trebuchet MS"/>
          <w:color w:val="000000"/>
          <w:lang w:val="fr-FR"/>
        </w:rPr>
      </w:pPr>
      <w:bookmarkStart w:id="38" w:name="_Toc150871142"/>
      <w:bookmarkStart w:id="39" w:name="_Toc161066177"/>
      <w:r>
        <w:rPr>
          <w:rFonts w:ascii="Trebuchet MS" w:eastAsia="Trebuchet MS" w:hAnsi="Trebuchet MS" w:cs="Trebuchet MS"/>
          <w:i w:val="0"/>
          <w:color w:val="000000"/>
          <w:sz w:val="24"/>
          <w:lang w:val="fr-FR"/>
        </w:rPr>
        <w:t>9</w:t>
      </w:r>
      <w:r w:rsidR="00533EBA">
        <w:rPr>
          <w:rFonts w:ascii="Trebuchet MS" w:eastAsia="Trebuchet MS" w:hAnsi="Trebuchet MS" w:cs="Trebuchet MS"/>
          <w:i w:val="0"/>
          <w:color w:val="000000"/>
          <w:sz w:val="24"/>
          <w:lang w:val="fr-FR"/>
        </w:rPr>
        <w:t>.5</w:t>
      </w:r>
      <w:r w:rsidR="00533EBA" w:rsidRPr="00232632">
        <w:rPr>
          <w:rFonts w:ascii="Trebuchet MS" w:eastAsia="Trebuchet MS" w:hAnsi="Trebuchet MS" w:cs="Trebuchet MS"/>
          <w:i w:val="0"/>
          <w:color w:val="000000"/>
          <w:sz w:val="24"/>
          <w:lang w:val="fr-FR"/>
        </w:rPr>
        <w:t xml:space="preserve"> Remplacement d’un membre de l’équipe et/ou de l’interlocuteur dédié</w:t>
      </w:r>
      <w:bookmarkEnd w:id="38"/>
      <w:bookmarkEnd w:id="39"/>
    </w:p>
    <w:p w14:paraId="5CB37165" w14:textId="77777777" w:rsidR="00533EBA" w:rsidRPr="006F6421" w:rsidRDefault="00533EBA" w:rsidP="00533EBA">
      <w:pPr>
        <w:jc w:val="both"/>
        <w:rPr>
          <w:rFonts w:ascii="Trebuchet MS" w:eastAsia="Trebuchet MS" w:hAnsi="Trebuchet MS" w:cs="Trebuchet MS"/>
          <w:color w:val="000000"/>
          <w:sz w:val="20"/>
          <w:lang w:val="fr-FR"/>
        </w:rPr>
      </w:pPr>
    </w:p>
    <w:p w14:paraId="6B122075" w14:textId="77777777" w:rsidR="00533EBA" w:rsidRPr="006F6421" w:rsidRDefault="00533EBA" w:rsidP="00533EBA">
      <w:pPr>
        <w:jc w:val="both"/>
        <w:rPr>
          <w:rFonts w:ascii="Trebuchet MS" w:eastAsia="Trebuchet MS" w:hAnsi="Trebuchet MS" w:cs="Trebuchet MS"/>
          <w:color w:val="000000"/>
          <w:sz w:val="20"/>
          <w:lang w:val="fr-FR"/>
        </w:rPr>
      </w:pPr>
      <w:r w:rsidRPr="006F6421">
        <w:rPr>
          <w:rFonts w:ascii="Trebuchet MS" w:eastAsia="Trebuchet MS" w:hAnsi="Trebuchet MS" w:cs="Trebuchet MS"/>
          <w:color w:val="000000"/>
          <w:sz w:val="20"/>
          <w:lang w:val="fr-FR"/>
        </w:rPr>
        <w:t xml:space="preserve">Le titulaire s’engage à proposer une équipe dédiée au projet ainsi qu’un interlocuteur unique à disposition du service demandeur de l’APHM. </w:t>
      </w:r>
    </w:p>
    <w:p w14:paraId="31741081" w14:textId="77777777" w:rsidR="00533EBA" w:rsidRPr="006F6421" w:rsidRDefault="00533EBA" w:rsidP="00533EBA">
      <w:pPr>
        <w:jc w:val="both"/>
        <w:rPr>
          <w:rFonts w:ascii="Trebuchet MS" w:eastAsia="Trebuchet MS" w:hAnsi="Trebuchet MS" w:cs="Trebuchet MS"/>
          <w:color w:val="000000"/>
          <w:sz w:val="20"/>
          <w:lang w:val="fr-FR"/>
        </w:rPr>
      </w:pPr>
      <w:r w:rsidRPr="006F6421">
        <w:rPr>
          <w:rFonts w:ascii="Trebuchet MS" w:eastAsia="Trebuchet MS" w:hAnsi="Trebuchet MS" w:cs="Trebuchet MS"/>
          <w:color w:val="000000"/>
          <w:sz w:val="20"/>
          <w:lang w:val="fr-FR"/>
        </w:rPr>
        <w:t xml:space="preserve">Cet interlocuteur unique est chargé de coordonner les prestations commandées par le service demandeur. </w:t>
      </w:r>
    </w:p>
    <w:p w14:paraId="4CAA0333" w14:textId="77777777" w:rsidR="00533EBA" w:rsidRPr="006F6421" w:rsidRDefault="00533EBA" w:rsidP="00533EBA">
      <w:pPr>
        <w:jc w:val="both"/>
        <w:rPr>
          <w:rFonts w:ascii="Trebuchet MS" w:eastAsia="Trebuchet MS" w:hAnsi="Trebuchet MS" w:cs="Trebuchet MS"/>
          <w:color w:val="000000"/>
          <w:sz w:val="20"/>
          <w:lang w:val="fr-FR"/>
        </w:rPr>
      </w:pPr>
    </w:p>
    <w:p w14:paraId="3149894E" w14:textId="77777777" w:rsidR="00533EBA" w:rsidRDefault="00533EBA" w:rsidP="00533EBA">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 dérogation à l’article 3.4.3 du CCAG-FCS, e</w:t>
      </w:r>
      <w:r w:rsidRPr="006F6421">
        <w:rPr>
          <w:rFonts w:ascii="Trebuchet MS" w:eastAsia="Trebuchet MS" w:hAnsi="Trebuchet MS" w:cs="Trebuchet MS"/>
          <w:color w:val="000000"/>
          <w:sz w:val="20"/>
          <w:lang w:val="fr-FR"/>
        </w:rPr>
        <w:t>n cas d’empêchement de l’un des membres de l’équipe ou de cet interlocuteur, le titulaire s’engage à le remplacer dans un délai de 3 jours ouvrables par une personne justifiant des compétences et qualités équivalentes, sous réserve de l’acceptation du pouvoir adjudicateur.</w:t>
      </w:r>
    </w:p>
    <w:p w14:paraId="6D253DA4" w14:textId="77777777" w:rsidR="00533EBA" w:rsidRDefault="00533EBA" w:rsidP="00533EBA">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 remplaçant proposé par le titulaire est considéré comme accepté en cas de silence du pouvoir adjudicateur, au-delà de ces 3 jours ouvrables. </w:t>
      </w:r>
    </w:p>
    <w:p w14:paraId="48BAA148" w14:textId="77777777" w:rsidR="00533EBA" w:rsidRDefault="00533EBA" w:rsidP="00533EBA">
      <w:pPr>
        <w:jc w:val="both"/>
        <w:rPr>
          <w:lang w:val="fr-FR"/>
        </w:rPr>
      </w:pPr>
    </w:p>
    <w:p w14:paraId="3ACA25CB" w14:textId="77777777" w:rsidR="00533EBA" w:rsidRPr="00A652F9" w:rsidRDefault="00533EBA" w:rsidP="00533EBA">
      <w:pPr>
        <w:jc w:val="both"/>
        <w:rPr>
          <w:rFonts w:ascii="Trebuchet MS" w:eastAsia="Trebuchet MS" w:hAnsi="Trebuchet MS" w:cs="Trebuchet MS"/>
          <w:color w:val="000000"/>
          <w:sz w:val="20"/>
          <w:lang w:val="fr-FR"/>
        </w:rPr>
      </w:pPr>
      <w:r w:rsidRPr="00A652F9">
        <w:rPr>
          <w:rFonts w:ascii="Trebuchet MS" w:eastAsia="Trebuchet MS" w:hAnsi="Trebuchet MS" w:cs="Trebuchet MS"/>
          <w:color w:val="000000"/>
          <w:sz w:val="20"/>
          <w:lang w:val="fr-FR"/>
        </w:rPr>
        <w:t xml:space="preserve">Pendant toute la durée d'exécution du marché, l’Acheteur se réserve le droit de demander, en le motivant, le remplacement d'un ou de plusieurs intervenants du Titulaire. </w:t>
      </w:r>
    </w:p>
    <w:p w14:paraId="7818A007" w14:textId="77777777" w:rsidR="00533EBA" w:rsidRPr="00A652F9" w:rsidRDefault="00533EBA" w:rsidP="00533EBA">
      <w:pPr>
        <w:jc w:val="both"/>
        <w:rPr>
          <w:rFonts w:ascii="Trebuchet MS" w:eastAsia="Trebuchet MS" w:hAnsi="Trebuchet MS" w:cs="Trebuchet MS"/>
          <w:color w:val="000000"/>
          <w:sz w:val="20"/>
          <w:lang w:val="fr-FR"/>
        </w:rPr>
      </w:pPr>
      <w:r w:rsidRPr="00A652F9">
        <w:rPr>
          <w:rFonts w:ascii="Trebuchet MS" w:eastAsia="Trebuchet MS" w:hAnsi="Trebuchet MS" w:cs="Trebuchet MS"/>
          <w:color w:val="000000"/>
          <w:sz w:val="20"/>
          <w:lang w:val="fr-FR"/>
        </w:rPr>
        <w:t xml:space="preserve">Le Titulaire effectue alors une proposition de remplacement dans les quinze jours ouvrés qui suivent la demande du service adhérent. Cette proposition est validée par l’Acheteur dans les sept jours suivants la réception de la proposition. Tout refus est motivé. </w:t>
      </w:r>
    </w:p>
    <w:p w14:paraId="63C03117" w14:textId="77777777" w:rsidR="00533EBA" w:rsidRPr="00A652F9" w:rsidRDefault="00533EBA" w:rsidP="00533EBA">
      <w:pPr>
        <w:jc w:val="both"/>
        <w:rPr>
          <w:rFonts w:ascii="Trebuchet MS" w:eastAsia="Trebuchet MS" w:hAnsi="Trebuchet MS" w:cs="Trebuchet MS"/>
          <w:color w:val="000000"/>
          <w:sz w:val="20"/>
          <w:lang w:val="fr-FR"/>
        </w:rPr>
      </w:pPr>
    </w:p>
    <w:p w14:paraId="5F2825A2" w14:textId="77777777" w:rsidR="00533EBA" w:rsidRPr="00A652F9" w:rsidRDefault="00533EBA" w:rsidP="00533EBA">
      <w:pPr>
        <w:jc w:val="both"/>
        <w:rPr>
          <w:rFonts w:ascii="Trebuchet MS" w:eastAsia="Trebuchet MS" w:hAnsi="Trebuchet MS" w:cs="Trebuchet MS"/>
          <w:color w:val="000000"/>
          <w:sz w:val="20"/>
          <w:lang w:val="fr-FR"/>
        </w:rPr>
      </w:pPr>
      <w:r w:rsidRPr="00A652F9">
        <w:rPr>
          <w:rFonts w:ascii="Trebuchet MS" w:eastAsia="Trebuchet MS" w:hAnsi="Trebuchet MS" w:cs="Trebuchet MS"/>
          <w:color w:val="000000"/>
          <w:sz w:val="20"/>
          <w:lang w:val="fr-FR"/>
        </w:rPr>
        <w:t xml:space="preserve">En aucun cas, le remplacement d’un intervenant ne peut justifier une augmentation du montant des prestations ni du forfait de déplacements. </w:t>
      </w:r>
    </w:p>
    <w:p w14:paraId="22388F5F" w14:textId="77777777" w:rsidR="00533EBA" w:rsidRPr="00A652F9" w:rsidRDefault="00533EBA" w:rsidP="00533EBA">
      <w:pPr>
        <w:jc w:val="both"/>
        <w:rPr>
          <w:rFonts w:ascii="Trebuchet MS" w:eastAsia="Trebuchet MS" w:hAnsi="Trebuchet MS" w:cs="Trebuchet MS"/>
          <w:color w:val="000000"/>
          <w:sz w:val="20"/>
          <w:lang w:val="fr-FR"/>
        </w:rPr>
      </w:pPr>
    </w:p>
    <w:p w14:paraId="6EE0E8FB" w14:textId="77777777" w:rsidR="00533EBA" w:rsidRPr="00A652F9" w:rsidRDefault="00533EBA" w:rsidP="00533EBA">
      <w:pPr>
        <w:jc w:val="both"/>
        <w:rPr>
          <w:rFonts w:ascii="Trebuchet MS" w:eastAsia="Trebuchet MS" w:hAnsi="Trebuchet MS" w:cs="Trebuchet MS"/>
          <w:color w:val="000000"/>
          <w:sz w:val="20"/>
          <w:lang w:val="fr-FR"/>
        </w:rPr>
      </w:pPr>
      <w:r w:rsidRPr="00A652F9">
        <w:rPr>
          <w:rFonts w:ascii="Trebuchet MS" w:eastAsia="Trebuchet MS" w:hAnsi="Trebuchet MS" w:cs="Trebuchet MS"/>
          <w:color w:val="000000"/>
          <w:sz w:val="20"/>
          <w:lang w:val="fr-FR"/>
        </w:rPr>
        <w:t>Le Titulaire est tenu de mettre à jour la liste demandée au fur et à mesure de l’enrichissement des intervenants et d’en tenir informé l’Acheteur pour validation.</w:t>
      </w:r>
    </w:p>
    <w:p w14:paraId="4556CB3C" w14:textId="77777777" w:rsidR="00533EBA" w:rsidRPr="006F6421" w:rsidRDefault="00533EBA" w:rsidP="00533EBA">
      <w:pPr>
        <w:jc w:val="both"/>
        <w:rPr>
          <w:lang w:val="fr-FR"/>
        </w:rPr>
      </w:pPr>
    </w:p>
    <w:p w14:paraId="7DE4DD8A" w14:textId="77777777" w:rsidR="00997976" w:rsidRPr="00CB3C2C" w:rsidRDefault="00997976" w:rsidP="00D04932">
      <w:pPr>
        <w:pStyle w:val="Corpsdetexte"/>
        <w:jc w:val="both"/>
        <w:rPr>
          <w:sz w:val="20"/>
        </w:rPr>
      </w:pPr>
      <w:bookmarkStart w:id="40" w:name="_GoBack"/>
      <w:bookmarkEnd w:id="40"/>
    </w:p>
    <w:p w14:paraId="5013E760" w14:textId="5D369650" w:rsidR="00997976" w:rsidRPr="009A009F" w:rsidRDefault="00161968" w:rsidP="009A009F">
      <w:pPr>
        <w:pStyle w:val="Titre1"/>
        <w:jc w:val="both"/>
        <w:rPr>
          <w:rFonts w:ascii="Trebuchet MS" w:eastAsia="Trebuchet MS" w:hAnsi="Trebuchet MS" w:cs="Trebuchet MS"/>
          <w:color w:val="000000"/>
          <w:sz w:val="28"/>
        </w:rPr>
      </w:pPr>
      <w:bookmarkStart w:id="41" w:name="_Toc161066178"/>
      <w:r>
        <w:rPr>
          <w:rFonts w:ascii="Trebuchet MS" w:eastAsia="Trebuchet MS" w:hAnsi="Trebuchet MS" w:cs="Trebuchet MS"/>
          <w:color w:val="000000"/>
          <w:sz w:val="28"/>
          <w:lang w:val="fr-FR"/>
        </w:rPr>
        <w:t>10</w:t>
      </w:r>
      <w:r w:rsidR="003B360D" w:rsidRPr="009A009F">
        <w:rPr>
          <w:rFonts w:ascii="Trebuchet MS" w:eastAsia="Trebuchet MS" w:hAnsi="Trebuchet MS" w:cs="Trebuchet MS"/>
          <w:color w:val="000000"/>
          <w:sz w:val="28"/>
          <w:lang w:val="fr-FR"/>
        </w:rPr>
        <w:t xml:space="preserve">- </w:t>
      </w:r>
      <w:r w:rsidR="00997976" w:rsidRPr="009A009F">
        <w:rPr>
          <w:rFonts w:ascii="Trebuchet MS" w:eastAsia="Trebuchet MS" w:hAnsi="Trebuchet MS" w:cs="Trebuchet MS"/>
          <w:color w:val="000000"/>
          <w:sz w:val="28"/>
          <w:lang w:val="fr-FR"/>
        </w:rPr>
        <w:t xml:space="preserve">Opération de vérification et </w:t>
      </w:r>
      <w:r w:rsidR="008416E7" w:rsidRPr="009A009F">
        <w:rPr>
          <w:rFonts w:ascii="Trebuchet MS" w:eastAsia="Trebuchet MS" w:hAnsi="Trebuchet MS" w:cs="Trebuchet MS"/>
          <w:color w:val="000000"/>
          <w:sz w:val="28"/>
          <w:lang w:val="fr-FR"/>
        </w:rPr>
        <w:t>décision</w:t>
      </w:r>
      <w:bookmarkEnd w:id="41"/>
    </w:p>
    <w:p w14:paraId="6475A300" w14:textId="77777777" w:rsidR="00997976" w:rsidRPr="00CB3C2C" w:rsidRDefault="00997976" w:rsidP="009A009F">
      <w:pPr>
        <w:jc w:val="both"/>
      </w:pPr>
    </w:p>
    <w:p w14:paraId="535A6BB7" w14:textId="0AD4E51C" w:rsidR="00997976" w:rsidRPr="009A009F" w:rsidRDefault="00161968" w:rsidP="009A009F">
      <w:pPr>
        <w:pStyle w:val="Titre2"/>
        <w:ind w:left="300" w:right="20"/>
        <w:jc w:val="both"/>
        <w:rPr>
          <w:rFonts w:ascii="Trebuchet MS" w:eastAsia="Trebuchet MS" w:hAnsi="Trebuchet MS" w:cs="Trebuchet MS"/>
          <w:color w:val="000000"/>
          <w:sz w:val="24"/>
        </w:rPr>
      </w:pPr>
      <w:bookmarkStart w:id="42" w:name="_Toc161066179"/>
      <w:r>
        <w:rPr>
          <w:rFonts w:ascii="Trebuchet MS" w:eastAsia="Trebuchet MS" w:hAnsi="Trebuchet MS" w:cs="Trebuchet MS"/>
          <w:i w:val="0"/>
          <w:color w:val="000000"/>
          <w:sz w:val="24"/>
          <w:lang w:val="fr-FR"/>
        </w:rPr>
        <w:t>10</w:t>
      </w:r>
      <w:r w:rsidR="00997976" w:rsidRPr="009A009F">
        <w:rPr>
          <w:rFonts w:ascii="Trebuchet MS" w:eastAsia="Trebuchet MS" w:hAnsi="Trebuchet MS" w:cs="Trebuchet MS"/>
          <w:i w:val="0"/>
          <w:color w:val="000000"/>
          <w:sz w:val="24"/>
          <w:lang w:val="fr-FR"/>
        </w:rPr>
        <w:t>.1</w:t>
      </w:r>
      <w:r w:rsidR="00AE7E72">
        <w:rPr>
          <w:rFonts w:ascii="Trebuchet MS" w:eastAsia="Trebuchet MS" w:hAnsi="Trebuchet MS" w:cs="Trebuchet MS"/>
          <w:i w:val="0"/>
          <w:color w:val="000000"/>
          <w:sz w:val="24"/>
          <w:lang w:val="fr-FR"/>
        </w:rPr>
        <w:t xml:space="preserve"> </w:t>
      </w:r>
      <w:r w:rsidR="003B360D" w:rsidRPr="00CB3C2C">
        <w:rPr>
          <w:rFonts w:ascii="Trebuchet MS" w:eastAsia="Trebuchet MS" w:hAnsi="Trebuchet MS" w:cs="Trebuchet MS"/>
          <w:i w:val="0"/>
          <w:color w:val="000000"/>
          <w:sz w:val="24"/>
          <w:lang w:val="fr-FR"/>
        </w:rPr>
        <w:t>-</w:t>
      </w:r>
      <w:r w:rsidR="00A52BF5">
        <w:rPr>
          <w:rFonts w:ascii="Trebuchet MS" w:eastAsia="Trebuchet MS" w:hAnsi="Trebuchet MS" w:cs="Trebuchet MS"/>
          <w:i w:val="0"/>
          <w:color w:val="000000"/>
          <w:sz w:val="24"/>
          <w:lang w:val="fr-FR"/>
        </w:rPr>
        <w:t xml:space="preserve"> Vérification q</w:t>
      </w:r>
      <w:r w:rsidR="00997976" w:rsidRPr="009A009F">
        <w:rPr>
          <w:rFonts w:ascii="Trebuchet MS" w:eastAsia="Trebuchet MS" w:hAnsi="Trebuchet MS" w:cs="Trebuchet MS"/>
          <w:i w:val="0"/>
          <w:color w:val="000000"/>
          <w:sz w:val="24"/>
          <w:lang w:val="fr-FR"/>
        </w:rPr>
        <w:t>uantitative et qualitatives</w:t>
      </w:r>
      <w:bookmarkEnd w:id="42"/>
      <w:r w:rsidR="00997976" w:rsidRPr="009A009F">
        <w:rPr>
          <w:rFonts w:ascii="Trebuchet MS" w:eastAsia="Trebuchet MS" w:hAnsi="Trebuchet MS" w:cs="Trebuchet MS"/>
          <w:i w:val="0"/>
          <w:color w:val="000000"/>
          <w:sz w:val="24"/>
          <w:lang w:val="fr-FR"/>
        </w:rPr>
        <w:t xml:space="preserve"> </w:t>
      </w:r>
    </w:p>
    <w:p w14:paraId="5E6D6A71" w14:textId="77777777" w:rsidR="00997976" w:rsidRPr="00CB3C2C" w:rsidRDefault="00997976" w:rsidP="009A009F">
      <w:pPr>
        <w:jc w:val="both"/>
      </w:pPr>
    </w:p>
    <w:p w14:paraId="6F9C262C" w14:textId="66A219BC" w:rsidR="00A900DC" w:rsidRPr="009A009F" w:rsidRDefault="00A900DC" w:rsidP="00D04932">
      <w:pPr>
        <w:jc w:val="both"/>
        <w:rPr>
          <w:rFonts w:ascii="Trebuchet MS" w:eastAsia="Trebuchet MS" w:hAnsi="Trebuchet MS" w:cs="Trebuchet MS"/>
          <w:color w:val="000000"/>
          <w:sz w:val="20"/>
          <w:lang w:val="fr-FR"/>
        </w:rPr>
      </w:pPr>
      <w:r w:rsidRPr="009A009F">
        <w:rPr>
          <w:rFonts w:ascii="Trebuchet MS" w:eastAsia="Trebuchet MS" w:hAnsi="Trebuchet MS" w:cs="Trebuchet MS"/>
          <w:color w:val="000000"/>
          <w:sz w:val="20"/>
          <w:lang w:val="fr-FR"/>
        </w:rPr>
        <w:t xml:space="preserve">Ces opérations de vérification sont effectuées dans les conditions prévues </w:t>
      </w:r>
      <w:r w:rsidR="00071EA0" w:rsidRPr="009A009F">
        <w:rPr>
          <w:rFonts w:ascii="Trebuchet MS" w:eastAsia="Trebuchet MS" w:hAnsi="Trebuchet MS" w:cs="Trebuchet MS"/>
          <w:color w:val="000000"/>
          <w:sz w:val="20"/>
          <w:lang w:val="fr-FR"/>
        </w:rPr>
        <w:t xml:space="preserve">aux </w:t>
      </w:r>
      <w:r w:rsidRPr="009A009F">
        <w:rPr>
          <w:rFonts w:ascii="Trebuchet MS" w:eastAsia="Trebuchet MS" w:hAnsi="Trebuchet MS" w:cs="Trebuchet MS"/>
          <w:color w:val="000000"/>
          <w:sz w:val="20"/>
          <w:lang w:val="fr-FR"/>
        </w:rPr>
        <w:t>article</w:t>
      </w:r>
      <w:r w:rsidR="00071EA0" w:rsidRPr="009A009F">
        <w:rPr>
          <w:rFonts w:ascii="Trebuchet MS" w:eastAsia="Trebuchet MS" w:hAnsi="Trebuchet MS" w:cs="Trebuchet MS"/>
          <w:color w:val="000000"/>
          <w:sz w:val="20"/>
          <w:lang w:val="fr-FR"/>
        </w:rPr>
        <w:t>s</w:t>
      </w:r>
      <w:r w:rsidRPr="009A009F">
        <w:rPr>
          <w:rFonts w:ascii="Trebuchet MS" w:eastAsia="Trebuchet MS" w:hAnsi="Trebuchet MS" w:cs="Trebuchet MS"/>
          <w:color w:val="000000"/>
          <w:sz w:val="20"/>
          <w:lang w:val="fr-FR"/>
        </w:rPr>
        <w:t xml:space="preserve"> </w:t>
      </w:r>
      <w:r w:rsidR="00A52BF5" w:rsidRPr="0084612E">
        <w:rPr>
          <w:rFonts w:ascii="Trebuchet MS" w:eastAsia="Trebuchet MS" w:hAnsi="Trebuchet MS" w:cs="Trebuchet MS"/>
          <w:color w:val="000000"/>
          <w:sz w:val="20"/>
          <w:lang w:val="fr-FR"/>
        </w:rPr>
        <w:t xml:space="preserve">27 </w:t>
      </w:r>
      <w:r w:rsidR="00071EA0" w:rsidRPr="009A009F">
        <w:rPr>
          <w:rFonts w:ascii="Trebuchet MS" w:eastAsia="Trebuchet MS" w:hAnsi="Trebuchet MS" w:cs="Trebuchet MS"/>
          <w:color w:val="000000"/>
          <w:sz w:val="20"/>
          <w:lang w:val="fr-FR"/>
        </w:rPr>
        <w:t xml:space="preserve">et 28 </w:t>
      </w:r>
      <w:r w:rsidRPr="009A009F">
        <w:rPr>
          <w:rFonts w:ascii="Trebuchet MS" w:eastAsia="Trebuchet MS" w:hAnsi="Trebuchet MS" w:cs="Trebuchet MS"/>
          <w:color w:val="000000"/>
          <w:sz w:val="20"/>
          <w:lang w:val="fr-FR"/>
        </w:rPr>
        <w:t xml:space="preserve">du chapitre V du CCAG FCS. </w:t>
      </w:r>
    </w:p>
    <w:p w14:paraId="547156C0" w14:textId="2AC3FFF7" w:rsidR="00A900DC" w:rsidRPr="009A009F" w:rsidRDefault="00A900DC" w:rsidP="00D04932">
      <w:pPr>
        <w:jc w:val="both"/>
        <w:rPr>
          <w:rFonts w:ascii="Trebuchet MS" w:eastAsia="Trebuchet MS" w:hAnsi="Trebuchet MS" w:cs="Trebuchet MS"/>
          <w:color w:val="000000"/>
          <w:sz w:val="20"/>
          <w:lang w:val="fr-FR"/>
        </w:rPr>
      </w:pPr>
      <w:r w:rsidRPr="009A009F">
        <w:rPr>
          <w:rFonts w:ascii="Trebuchet MS" w:eastAsia="Trebuchet MS" w:hAnsi="Trebuchet MS" w:cs="Trebuchet MS"/>
          <w:color w:val="000000"/>
          <w:sz w:val="20"/>
          <w:lang w:val="fr-FR"/>
        </w:rPr>
        <w:t>Elles seront effectuées au lieu de livraison indiqué sur le bon de commande (</w:t>
      </w:r>
      <w:r w:rsidR="00240F81" w:rsidRPr="009A009F">
        <w:rPr>
          <w:rFonts w:ascii="Trebuchet MS" w:eastAsia="Trebuchet MS" w:hAnsi="Trebuchet MS" w:cs="Trebuchet MS"/>
          <w:color w:val="000000"/>
          <w:sz w:val="20"/>
          <w:lang w:val="fr-FR"/>
        </w:rPr>
        <w:t>cf.</w:t>
      </w:r>
      <w:r w:rsidRPr="009A009F">
        <w:rPr>
          <w:rFonts w:ascii="Trebuchet MS" w:eastAsia="Trebuchet MS" w:hAnsi="Trebuchet MS" w:cs="Trebuchet MS"/>
          <w:color w:val="000000"/>
          <w:sz w:val="20"/>
          <w:lang w:val="fr-FR"/>
        </w:rPr>
        <w:t xml:space="preserve"> article </w:t>
      </w:r>
      <w:r w:rsidR="00071EA0" w:rsidRPr="009A009F">
        <w:rPr>
          <w:rFonts w:ascii="Trebuchet MS" w:eastAsia="Trebuchet MS" w:hAnsi="Trebuchet MS" w:cs="Trebuchet MS"/>
          <w:color w:val="000000"/>
          <w:sz w:val="20"/>
          <w:lang w:val="fr-FR"/>
        </w:rPr>
        <w:t>6</w:t>
      </w:r>
      <w:r w:rsidRPr="009A009F">
        <w:rPr>
          <w:rFonts w:ascii="Trebuchet MS" w:eastAsia="Trebuchet MS" w:hAnsi="Trebuchet MS" w:cs="Trebuchet MS"/>
          <w:color w:val="000000"/>
          <w:sz w:val="20"/>
          <w:lang w:val="fr-FR"/>
        </w:rPr>
        <w:t>)</w:t>
      </w:r>
    </w:p>
    <w:p w14:paraId="1D70132B" w14:textId="77777777" w:rsidR="00A900DC" w:rsidRPr="0084612E" w:rsidRDefault="00A900DC" w:rsidP="009A009F">
      <w:pPr>
        <w:jc w:val="both"/>
        <w:rPr>
          <w:rFonts w:ascii="Trebuchet MS" w:eastAsia="Trebuchet MS" w:hAnsi="Trebuchet MS" w:cs="Trebuchet MS"/>
          <w:color w:val="000000"/>
          <w:sz w:val="20"/>
        </w:rPr>
      </w:pPr>
    </w:p>
    <w:p w14:paraId="6583F456" w14:textId="7B4072D2" w:rsidR="00997976" w:rsidRPr="009A009F" w:rsidRDefault="00161968" w:rsidP="009A009F">
      <w:pPr>
        <w:pStyle w:val="Titre2"/>
        <w:ind w:left="300" w:right="20"/>
        <w:jc w:val="both"/>
        <w:rPr>
          <w:rFonts w:ascii="Trebuchet MS" w:eastAsia="Trebuchet MS" w:hAnsi="Trebuchet MS" w:cs="Trebuchet MS"/>
          <w:color w:val="000000"/>
          <w:sz w:val="24"/>
        </w:rPr>
      </w:pPr>
      <w:bookmarkStart w:id="43" w:name="_Toc161066180"/>
      <w:r>
        <w:rPr>
          <w:rFonts w:ascii="Trebuchet MS" w:eastAsia="Trebuchet MS" w:hAnsi="Trebuchet MS" w:cs="Trebuchet MS"/>
          <w:i w:val="0"/>
          <w:color w:val="000000"/>
          <w:sz w:val="24"/>
          <w:lang w:val="fr-FR"/>
        </w:rPr>
        <w:t>10</w:t>
      </w:r>
      <w:r w:rsidR="003B360D" w:rsidRPr="009A009F">
        <w:rPr>
          <w:rFonts w:ascii="Trebuchet MS" w:eastAsia="Trebuchet MS" w:hAnsi="Trebuchet MS" w:cs="Trebuchet MS"/>
          <w:i w:val="0"/>
          <w:color w:val="000000"/>
          <w:sz w:val="24"/>
          <w:lang w:val="fr-FR"/>
        </w:rPr>
        <w:t>.2</w:t>
      </w:r>
      <w:r w:rsidR="00AE7E72">
        <w:rPr>
          <w:rFonts w:ascii="Trebuchet MS" w:eastAsia="Trebuchet MS" w:hAnsi="Trebuchet MS" w:cs="Trebuchet MS"/>
          <w:i w:val="0"/>
          <w:color w:val="000000"/>
          <w:sz w:val="24"/>
          <w:lang w:val="fr-FR"/>
        </w:rPr>
        <w:t xml:space="preserve"> </w:t>
      </w:r>
      <w:r w:rsidR="003B360D" w:rsidRPr="009A009F">
        <w:rPr>
          <w:rFonts w:ascii="Trebuchet MS" w:eastAsia="Trebuchet MS" w:hAnsi="Trebuchet MS" w:cs="Trebuchet MS"/>
          <w:i w:val="0"/>
          <w:color w:val="000000"/>
          <w:sz w:val="24"/>
          <w:lang w:val="fr-FR"/>
        </w:rPr>
        <w:t xml:space="preserve">- </w:t>
      </w:r>
      <w:r w:rsidR="00A900DC" w:rsidRPr="009A009F">
        <w:rPr>
          <w:rFonts w:ascii="Trebuchet MS" w:eastAsia="Trebuchet MS" w:hAnsi="Trebuchet MS" w:cs="Trebuchet MS"/>
          <w:i w:val="0"/>
          <w:color w:val="000000"/>
          <w:sz w:val="24"/>
          <w:lang w:val="fr-FR"/>
        </w:rPr>
        <w:t>Admission</w:t>
      </w:r>
      <w:bookmarkEnd w:id="43"/>
    </w:p>
    <w:p w14:paraId="33B815FA" w14:textId="77777777" w:rsidR="00A900DC" w:rsidRPr="00CB3C2C" w:rsidRDefault="00A900DC" w:rsidP="009A009F">
      <w:pPr>
        <w:jc w:val="both"/>
      </w:pPr>
    </w:p>
    <w:p w14:paraId="223DF957" w14:textId="125834DF" w:rsidR="00A900DC" w:rsidRPr="009A009F" w:rsidRDefault="00A900DC" w:rsidP="00D04932">
      <w:pPr>
        <w:jc w:val="both"/>
        <w:rPr>
          <w:rFonts w:ascii="Trebuchet MS" w:eastAsia="Trebuchet MS" w:hAnsi="Trebuchet MS" w:cs="Trebuchet MS"/>
          <w:color w:val="000000"/>
          <w:sz w:val="20"/>
          <w:lang w:val="fr-FR"/>
        </w:rPr>
      </w:pPr>
      <w:r w:rsidRPr="009A009F">
        <w:rPr>
          <w:rFonts w:ascii="Trebuchet MS" w:eastAsia="Trebuchet MS" w:hAnsi="Trebuchet MS" w:cs="Trebuchet MS"/>
          <w:color w:val="000000"/>
          <w:sz w:val="20"/>
          <w:lang w:val="fr-FR"/>
        </w:rPr>
        <w:t>Suite aux vérifications lors de la livraison, les décisions d’admission, de réfaction, d’ajournement ou de rejet sont prises dans les conditions prévues à l’article 2</w:t>
      </w:r>
      <w:r w:rsidR="00071EA0" w:rsidRPr="009A009F">
        <w:rPr>
          <w:rFonts w:ascii="Trebuchet MS" w:eastAsia="Trebuchet MS" w:hAnsi="Trebuchet MS" w:cs="Trebuchet MS"/>
          <w:color w:val="000000"/>
          <w:sz w:val="20"/>
          <w:lang w:val="fr-FR"/>
        </w:rPr>
        <w:t>9</w:t>
      </w:r>
      <w:r w:rsidRPr="009A009F">
        <w:rPr>
          <w:rFonts w:ascii="Trebuchet MS" w:eastAsia="Trebuchet MS" w:hAnsi="Trebuchet MS" w:cs="Trebuchet MS"/>
          <w:color w:val="000000"/>
          <w:sz w:val="20"/>
          <w:lang w:val="fr-FR"/>
        </w:rPr>
        <w:t xml:space="preserve"> du CCAG FCS par le représentant d</w:t>
      </w:r>
      <w:r w:rsidR="00240F81">
        <w:rPr>
          <w:rFonts w:ascii="Trebuchet MS" w:eastAsia="Trebuchet MS" w:hAnsi="Trebuchet MS" w:cs="Trebuchet MS"/>
          <w:color w:val="000000"/>
          <w:sz w:val="20"/>
          <w:lang w:val="fr-FR"/>
        </w:rPr>
        <w:t>u pouvoir adjudicateur.</w:t>
      </w:r>
      <w:r w:rsidRPr="009A009F">
        <w:rPr>
          <w:rFonts w:ascii="Trebuchet MS" w:eastAsia="Trebuchet MS" w:hAnsi="Trebuchet MS" w:cs="Trebuchet MS"/>
          <w:color w:val="000000"/>
          <w:sz w:val="20"/>
          <w:lang w:val="fr-FR"/>
        </w:rPr>
        <w:t xml:space="preserve"> </w:t>
      </w:r>
    </w:p>
    <w:p w14:paraId="446DAA27" w14:textId="3B9FECA0" w:rsidR="005313E5" w:rsidRPr="00CB3C2C" w:rsidRDefault="005313E5" w:rsidP="00D04932">
      <w:pPr>
        <w:jc w:val="both"/>
        <w:rPr>
          <w:lang w:val="fr-FR"/>
        </w:rPr>
      </w:pPr>
    </w:p>
    <w:p w14:paraId="3FA0AE39" w14:textId="78207874" w:rsidR="005313E5" w:rsidRDefault="005313E5" w:rsidP="00D04932">
      <w:pPr>
        <w:pStyle w:val="Titre1"/>
        <w:jc w:val="both"/>
        <w:rPr>
          <w:rFonts w:ascii="Trebuchet MS" w:eastAsia="Trebuchet MS" w:hAnsi="Trebuchet MS" w:cs="Trebuchet MS"/>
          <w:color w:val="000000"/>
          <w:sz w:val="28"/>
          <w:lang w:val="fr-FR"/>
        </w:rPr>
      </w:pPr>
      <w:bookmarkStart w:id="44" w:name="_Toc493493417"/>
      <w:bookmarkStart w:id="45" w:name="_Toc508117434"/>
      <w:bookmarkStart w:id="46" w:name="_Toc515575256"/>
      <w:bookmarkStart w:id="47" w:name="_Toc59460364"/>
      <w:r w:rsidRPr="00CB3C2C">
        <w:rPr>
          <w:lang w:val="fr-FR"/>
        </w:rPr>
        <w:t xml:space="preserve"> </w:t>
      </w:r>
      <w:bookmarkStart w:id="48" w:name="_Toc161066181"/>
      <w:r w:rsidR="00161968">
        <w:rPr>
          <w:rFonts w:ascii="Trebuchet MS" w:eastAsia="Trebuchet MS" w:hAnsi="Trebuchet MS" w:cs="Trebuchet MS"/>
          <w:color w:val="000000"/>
          <w:sz w:val="28"/>
          <w:lang w:val="fr-FR"/>
        </w:rPr>
        <w:t>11</w:t>
      </w:r>
      <w:r w:rsidR="00AE7E72">
        <w:rPr>
          <w:rFonts w:ascii="Trebuchet MS" w:eastAsia="Trebuchet MS" w:hAnsi="Trebuchet MS" w:cs="Trebuchet MS"/>
          <w:color w:val="000000"/>
          <w:sz w:val="28"/>
          <w:lang w:val="fr-FR"/>
        </w:rPr>
        <w:t xml:space="preserve"> </w:t>
      </w:r>
      <w:r w:rsidRPr="00CB3C2C">
        <w:rPr>
          <w:rFonts w:ascii="Trebuchet MS" w:eastAsia="Trebuchet MS" w:hAnsi="Trebuchet MS" w:cs="Trebuchet MS"/>
          <w:color w:val="000000"/>
          <w:sz w:val="28"/>
          <w:lang w:val="fr-FR"/>
        </w:rPr>
        <w:t>- Sous-traitance</w:t>
      </w:r>
      <w:bookmarkEnd w:id="44"/>
      <w:bookmarkEnd w:id="45"/>
      <w:bookmarkEnd w:id="46"/>
      <w:bookmarkEnd w:id="47"/>
      <w:bookmarkEnd w:id="48"/>
    </w:p>
    <w:p w14:paraId="3A616EF6" w14:textId="144E89B1" w:rsidR="005A5DB4" w:rsidRPr="00CB3C2C" w:rsidRDefault="005313E5" w:rsidP="00D04932">
      <w:pPr>
        <w:jc w:val="both"/>
        <w:rPr>
          <w:lang w:val="fr-FR"/>
        </w:rPr>
      </w:pPr>
      <w:r w:rsidRPr="00CB3C2C">
        <w:rPr>
          <w:rFonts w:ascii="Trebuchet MS" w:eastAsia="Trebuchet MS" w:hAnsi="Trebuchet MS" w:cs="Trebuchet MS"/>
          <w:color w:val="000000"/>
          <w:sz w:val="20"/>
          <w:lang w:val="fr-FR"/>
        </w:rPr>
        <w:t>Compte-tenu de la nature des prestations</w:t>
      </w:r>
      <w:r w:rsidR="00A95962" w:rsidRPr="00CB3C2C">
        <w:rPr>
          <w:rFonts w:ascii="Trebuchet MS" w:eastAsia="Trebuchet MS" w:hAnsi="Trebuchet MS" w:cs="Trebuchet MS"/>
          <w:color w:val="000000"/>
          <w:sz w:val="20"/>
          <w:lang w:val="fr-FR"/>
        </w:rPr>
        <w:t xml:space="preserve">, </w:t>
      </w:r>
      <w:r w:rsidRPr="00CB3C2C">
        <w:rPr>
          <w:rFonts w:ascii="Trebuchet MS" w:eastAsia="Trebuchet MS" w:hAnsi="Trebuchet MS" w:cs="Trebuchet MS"/>
          <w:color w:val="000000"/>
          <w:sz w:val="20"/>
          <w:lang w:val="fr-FR"/>
        </w:rPr>
        <w:t>l</w:t>
      </w:r>
      <w:r w:rsidR="00A0218F">
        <w:rPr>
          <w:rFonts w:ascii="Trebuchet MS" w:eastAsia="Trebuchet MS" w:hAnsi="Trebuchet MS" w:cs="Trebuchet MS"/>
          <w:color w:val="000000"/>
          <w:sz w:val="20"/>
          <w:lang w:val="fr-FR"/>
        </w:rPr>
        <w:t xml:space="preserve">a sous-traitance est </w:t>
      </w:r>
      <w:r w:rsidRPr="00CB3C2C">
        <w:rPr>
          <w:rFonts w:ascii="Trebuchet MS" w:eastAsia="Trebuchet MS" w:hAnsi="Trebuchet MS" w:cs="Trebuchet MS"/>
          <w:color w:val="000000"/>
          <w:sz w:val="20"/>
          <w:lang w:val="fr-FR"/>
        </w:rPr>
        <w:t>autorisée</w:t>
      </w:r>
      <w:r w:rsidRPr="00CB3C2C">
        <w:rPr>
          <w:lang w:val="fr-FR"/>
        </w:rPr>
        <w:t xml:space="preserve">. </w:t>
      </w:r>
    </w:p>
    <w:p w14:paraId="49D9A6A6" w14:textId="27191AE8" w:rsidR="00111A19" w:rsidRPr="00CB3C2C" w:rsidRDefault="00111A19" w:rsidP="00D04932">
      <w:pPr>
        <w:tabs>
          <w:tab w:val="left" w:pos="6870"/>
        </w:tabs>
        <w:jc w:val="both"/>
        <w:rPr>
          <w:lang w:val="fr-FR"/>
        </w:rPr>
      </w:pPr>
    </w:p>
    <w:p w14:paraId="725AD3F7" w14:textId="77777777" w:rsidR="003C5B6F" w:rsidRPr="00CB3C2C" w:rsidRDefault="003C5B6F" w:rsidP="00D04932">
      <w:pPr>
        <w:jc w:val="both"/>
        <w:rPr>
          <w:lang w:val="fr-FR"/>
        </w:rPr>
      </w:pPr>
    </w:p>
    <w:p w14:paraId="1830DFC1" w14:textId="48D45E94" w:rsidR="00EF3FE6" w:rsidRPr="00CB3C2C" w:rsidRDefault="005C0B28" w:rsidP="00D04932">
      <w:pPr>
        <w:pStyle w:val="Titre1"/>
        <w:jc w:val="both"/>
        <w:rPr>
          <w:rFonts w:ascii="Trebuchet MS" w:eastAsia="Trebuchet MS" w:hAnsi="Trebuchet MS" w:cs="Trebuchet MS"/>
          <w:color w:val="000000"/>
          <w:sz w:val="28"/>
          <w:lang w:val="fr-FR"/>
        </w:rPr>
      </w:pPr>
      <w:bookmarkStart w:id="49" w:name="_Toc161066182"/>
      <w:r w:rsidRPr="00CB3C2C">
        <w:rPr>
          <w:rFonts w:ascii="Trebuchet MS" w:eastAsia="Trebuchet MS" w:hAnsi="Trebuchet MS" w:cs="Trebuchet MS"/>
          <w:color w:val="000000"/>
          <w:sz w:val="28"/>
          <w:lang w:val="fr-FR"/>
        </w:rPr>
        <w:t>1</w:t>
      </w:r>
      <w:r w:rsidR="00161968">
        <w:rPr>
          <w:rFonts w:ascii="Trebuchet MS" w:eastAsia="Trebuchet MS" w:hAnsi="Trebuchet MS" w:cs="Trebuchet MS"/>
          <w:color w:val="000000"/>
          <w:sz w:val="28"/>
          <w:lang w:val="fr-FR"/>
        </w:rPr>
        <w:t>2</w:t>
      </w:r>
      <w:r w:rsidR="007901F6" w:rsidRPr="00CB3C2C">
        <w:rPr>
          <w:rFonts w:ascii="Trebuchet MS" w:eastAsia="Trebuchet MS" w:hAnsi="Trebuchet MS" w:cs="Trebuchet MS"/>
          <w:color w:val="000000"/>
          <w:sz w:val="28"/>
          <w:lang w:val="fr-FR"/>
        </w:rPr>
        <w:t xml:space="preserve"> - </w:t>
      </w:r>
      <w:r w:rsidR="00DF7E58">
        <w:rPr>
          <w:rFonts w:ascii="Trebuchet MS" w:eastAsia="Trebuchet MS" w:hAnsi="Trebuchet MS" w:cs="Trebuchet MS"/>
          <w:color w:val="000000"/>
          <w:sz w:val="28"/>
          <w:lang w:val="fr-FR"/>
        </w:rPr>
        <w:t>Avance</w:t>
      </w:r>
      <w:bookmarkEnd w:id="49"/>
    </w:p>
    <w:p w14:paraId="420D7F56" w14:textId="77777777" w:rsidR="00240F81" w:rsidRDefault="00240F81" w:rsidP="00240F81">
      <w:pPr>
        <w:spacing w:after="240"/>
        <w:jc w:val="both"/>
        <w:rPr>
          <w:rFonts w:ascii="Trebuchet MS" w:eastAsia="Trebuchet MS" w:hAnsi="Trebuchet MS" w:cs="Trebuchet MS"/>
          <w:color w:val="000000"/>
          <w:sz w:val="20"/>
          <w:lang w:val="fr-FR"/>
        </w:rPr>
      </w:pPr>
      <w:r w:rsidRPr="00240F81">
        <w:rPr>
          <w:rFonts w:ascii="Trebuchet MS" w:eastAsia="Trebuchet MS" w:hAnsi="Trebuchet MS" w:cs="Trebuchet MS"/>
          <w:color w:val="000000"/>
          <w:sz w:val="20"/>
          <w:lang w:val="fr-FR"/>
        </w:rPr>
        <w:t>L'option retenue pour le calcul de l'avance est l'option B du CCAG - Fournitures Courantes et Services.</w:t>
      </w:r>
    </w:p>
    <w:p w14:paraId="69D9BC21" w14:textId="77777777" w:rsidR="00240F81" w:rsidRPr="00240F81" w:rsidRDefault="00240F81" w:rsidP="00240F81">
      <w:pPr>
        <w:spacing w:after="240" w:line="232" w:lineRule="exact"/>
        <w:jc w:val="both"/>
        <w:rPr>
          <w:rFonts w:ascii="Trebuchet MS" w:eastAsia="Trebuchet MS" w:hAnsi="Trebuchet MS" w:cs="Trebuchet MS"/>
          <w:color w:val="000000"/>
          <w:sz w:val="20"/>
          <w:lang w:val="fr-FR"/>
        </w:rPr>
      </w:pPr>
      <w:r w:rsidRPr="00240F81">
        <w:rPr>
          <w:rFonts w:ascii="Trebuchet MS" w:eastAsia="Trebuchet MS" w:hAnsi="Trebuchet MS" w:cs="Trebuchet MS"/>
          <w:color w:val="000000"/>
          <w:sz w:val="20"/>
          <w:lang w:val="fr-FR"/>
        </w:rPr>
        <w:t>Une avance est accordée pour chaque bon de commande d'un montant supérieur à 50.000 € HT et dans la mesure où le délai d'exécution est supérieur à 2 mois, sauf indication contraire dans l'acte d'engagement.</w:t>
      </w:r>
    </w:p>
    <w:p w14:paraId="61133DBD" w14:textId="77777777" w:rsidR="00240F81" w:rsidRPr="00240F81" w:rsidRDefault="00240F81" w:rsidP="00240F81">
      <w:pPr>
        <w:spacing w:after="240" w:line="232" w:lineRule="exact"/>
        <w:jc w:val="both"/>
        <w:rPr>
          <w:rFonts w:ascii="Trebuchet MS" w:eastAsia="Trebuchet MS" w:hAnsi="Trebuchet MS" w:cs="Trebuchet MS"/>
          <w:color w:val="000000"/>
          <w:sz w:val="20"/>
          <w:lang w:val="fr-FR"/>
        </w:rPr>
      </w:pPr>
      <w:r w:rsidRPr="00240F81">
        <w:rPr>
          <w:rFonts w:ascii="Trebuchet MS" w:eastAsia="Trebuchet MS" w:hAnsi="Trebuchet MS" w:cs="Trebuchet MS"/>
          <w:color w:val="000000"/>
          <w:sz w:val="20"/>
          <w:lang w:val="fr-FR"/>
        </w:rPr>
        <w:t>Le montant de l'avance est fixé à 5,0 % du montant du bon de commande si la durée de son exécution est inférieure ou égale à douze mois ; si cette durée est supérieure à douze mois, l'avance est égale à 5,0 % d'une somme égale à douze fois le montant du bon de commande divisé par cette durée exprimée en mois.</w:t>
      </w:r>
    </w:p>
    <w:p w14:paraId="3A347040" w14:textId="77777777" w:rsidR="00240F81" w:rsidRPr="00240F81" w:rsidRDefault="00240F81" w:rsidP="00240F81">
      <w:pPr>
        <w:spacing w:after="240" w:line="232" w:lineRule="exact"/>
        <w:jc w:val="both"/>
        <w:rPr>
          <w:rFonts w:ascii="Trebuchet MS" w:eastAsia="Trebuchet MS" w:hAnsi="Trebuchet MS" w:cs="Trebuchet MS"/>
          <w:color w:val="000000"/>
          <w:sz w:val="20"/>
          <w:lang w:val="fr-FR"/>
        </w:rPr>
      </w:pPr>
      <w:r w:rsidRPr="00240F81">
        <w:rPr>
          <w:rFonts w:ascii="Trebuchet MS" w:eastAsia="Trebuchet MS" w:hAnsi="Trebuchet MS" w:cs="Trebuchet MS"/>
          <w:color w:val="000000"/>
          <w:sz w:val="20"/>
          <w:lang w:val="fr-FR"/>
        </w:rPr>
        <w:t>Ce taux est fixé à 10,0 % lorsque le titulaire du marché public est une petite et moyenne entreprise mentionnée à l'article R. 2151-13 du Code de la commande publique.</w:t>
      </w:r>
    </w:p>
    <w:p w14:paraId="08C31302" w14:textId="77777777" w:rsidR="00240F81" w:rsidRPr="00240F81" w:rsidRDefault="00240F81" w:rsidP="00240F81">
      <w:pPr>
        <w:spacing w:after="240" w:line="232" w:lineRule="exact"/>
        <w:jc w:val="both"/>
        <w:rPr>
          <w:rFonts w:ascii="Trebuchet MS" w:eastAsia="Trebuchet MS" w:hAnsi="Trebuchet MS" w:cs="Trebuchet MS"/>
          <w:color w:val="000000"/>
          <w:sz w:val="20"/>
          <w:lang w:val="fr-FR"/>
        </w:rPr>
      </w:pPr>
      <w:r w:rsidRPr="00240F81">
        <w:rPr>
          <w:rFonts w:ascii="Trebuchet MS" w:eastAsia="Trebuchet MS" w:hAnsi="Trebuchet MS" w:cs="Trebuchet MS"/>
          <w:color w:val="000000"/>
          <w:sz w:val="20"/>
          <w:lang w:val="fr-FR"/>
        </w:rPr>
        <w:t>Le remboursement de l'avance commence lorsque le montant des prestations exécutées par le titulaire atteint ou dépasse 65,0 % du montant du bon de commande. Il doit être terminé lorsque ledit montant atteint 80,0 %.</w:t>
      </w:r>
    </w:p>
    <w:p w14:paraId="3EBCD957" w14:textId="77777777" w:rsidR="00240F81" w:rsidRPr="00240F81" w:rsidRDefault="00240F81" w:rsidP="00240F81">
      <w:pPr>
        <w:spacing w:after="240" w:line="232" w:lineRule="exact"/>
        <w:jc w:val="both"/>
        <w:rPr>
          <w:rFonts w:ascii="Trebuchet MS" w:eastAsia="Trebuchet MS" w:hAnsi="Trebuchet MS" w:cs="Trebuchet MS"/>
          <w:color w:val="000000"/>
          <w:sz w:val="20"/>
          <w:lang w:val="fr-FR"/>
        </w:rPr>
      </w:pPr>
      <w:r w:rsidRPr="00240F81">
        <w:rPr>
          <w:rFonts w:ascii="Trebuchet MS" w:eastAsia="Trebuchet MS" w:hAnsi="Trebuchet MS" w:cs="Trebuchet MS"/>
          <w:color w:val="000000"/>
          <w:sz w:val="20"/>
          <w:lang w:val="fr-FR"/>
        </w:rPr>
        <w:t>Ce remboursement s'effectue par précompte sur les sommes dues ultérieurement au titulaire à titre d'acompte ou de solde.</w:t>
      </w:r>
    </w:p>
    <w:p w14:paraId="6DEABF7C" w14:textId="77777777" w:rsidR="00240F81" w:rsidRPr="00240F81" w:rsidRDefault="00240F81" w:rsidP="00240F81">
      <w:pPr>
        <w:spacing w:after="240" w:line="232" w:lineRule="exact"/>
        <w:jc w:val="both"/>
        <w:rPr>
          <w:rFonts w:ascii="Trebuchet MS" w:eastAsia="Trebuchet MS" w:hAnsi="Trebuchet MS" w:cs="Trebuchet MS"/>
          <w:color w:val="000000"/>
          <w:sz w:val="20"/>
          <w:lang w:val="fr-FR"/>
        </w:rPr>
      </w:pPr>
      <w:r w:rsidRPr="00240F81">
        <w:rPr>
          <w:rFonts w:ascii="Trebuchet MS" w:eastAsia="Trebuchet MS" w:hAnsi="Trebuchet MS" w:cs="Trebuchet MS"/>
          <w:color w:val="000000"/>
          <w:sz w:val="2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61C0F2ED" w14:textId="77777777" w:rsidR="00240F81" w:rsidRPr="00240F81" w:rsidRDefault="00240F81" w:rsidP="00240F81">
      <w:pPr>
        <w:spacing w:after="240" w:line="232" w:lineRule="exact"/>
        <w:jc w:val="both"/>
        <w:rPr>
          <w:rFonts w:ascii="Trebuchet MS" w:eastAsia="Trebuchet MS" w:hAnsi="Trebuchet MS" w:cs="Trebuchet MS"/>
          <w:color w:val="000000"/>
          <w:sz w:val="20"/>
          <w:lang w:val="fr-FR"/>
        </w:rPr>
      </w:pPr>
      <w:r w:rsidRPr="00240F81">
        <w:rPr>
          <w:rFonts w:ascii="Trebuchet MS" w:eastAsia="Trebuchet MS" w:hAnsi="Trebuchet MS" w:cs="Trebuchet MS"/>
          <w:color w:val="000000"/>
          <w:sz w:val="20"/>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06F4A401" w14:textId="77777777" w:rsidR="000F2074" w:rsidRPr="000F2074" w:rsidRDefault="000F2074" w:rsidP="000F2074">
      <w:pPr>
        <w:rPr>
          <w:rFonts w:ascii="Trebuchet MS" w:eastAsia="Trebuchet MS" w:hAnsi="Trebuchet MS" w:cs="Trebuchet MS"/>
          <w:b/>
          <w:bCs/>
          <w:color w:val="000000"/>
          <w:sz w:val="20"/>
          <w:lang w:val="fr-FR"/>
        </w:rPr>
      </w:pPr>
    </w:p>
    <w:p w14:paraId="1D736EC9" w14:textId="4527F82D" w:rsidR="00EF3FE6" w:rsidRPr="00CB3C2C" w:rsidRDefault="005C0B28" w:rsidP="00D04932">
      <w:pPr>
        <w:pStyle w:val="Titre1"/>
        <w:jc w:val="both"/>
        <w:rPr>
          <w:rFonts w:ascii="Trebuchet MS" w:eastAsia="Trebuchet MS" w:hAnsi="Trebuchet MS" w:cs="Trebuchet MS"/>
          <w:color w:val="000000"/>
          <w:sz w:val="28"/>
          <w:lang w:val="fr-FR"/>
        </w:rPr>
      </w:pPr>
      <w:bookmarkStart w:id="50" w:name="_Toc161066183"/>
      <w:r w:rsidRPr="00CB3C2C">
        <w:rPr>
          <w:rFonts w:ascii="Trebuchet MS" w:eastAsia="Trebuchet MS" w:hAnsi="Trebuchet MS" w:cs="Trebuchet MS"/>
          <w:color w:val="000000"/>
          <w:sz w:val="28"/>
          <w:lang w:val="fr-FR"/>
        </w:rPr>
        <w:t>1</w:t>
      </w:r>
      <w:r w:rsidR="00161968">
        <w:rPr>
          <w:rFonts w:ascii="Trebuchet MS" w:eastAsia="Trebuchet MS" w:hAnsi="Trebuchet MS" w:cs="Trebuchet MS"/>
          <w:color w:val="000000"/>
          <w:sz w:val="28"/>
          <w:lang w:val="fr-FR"/>
        </w:rPr>
        <w:t>3</w:t>
      </w:r>
      <w:r w:rsidR="007901F6" w:rsidRPr="00CB3C2C">
        <w:rPr>
          <w:rFonts w:ascii="Trebuchet MS" w:eastAsia="Trebuchet MS" w:hAnsi="Trebuchet MS" w:cs="Trebuchet MS"/>
          <w:color w:val="000000"/>
          <w:sz w:val="28"/>
          <w:lang w:val="fr-FR"/>
        </w:rPr>
        <w:t xml:space="preserve"> - Modalités de règlement des comptes</w:t>
      </w:r>
      <w:bookmarkEnd w:id="50"/>
    </w:p>
    <w:p w14:paraId="706DD348" w14:textId="411B5455" w:rsidR="00EF3FE6" w:rsidRDefault="005C0B28" w:rsidP="00D04932">
      <w:pPr>
        <w:pStyle w:val="Titre2"/>
        <w:ind w:left="300" w:right="20"/>
        <w:jc w:val="both"/>
        <w:rPr>
          <w:rFonts w:ascii="Trebuchet MS" w:eastAsia="Trebuchet MS" w:hAnsi="Trebuchet MS" w:cs="Trebuchet MS"/>
          <w:i w:val="0"/>
          <w:color w:val="000000"/>
          <w:sz w:val="24"/>
          <w:lang w:val="fr-FR"/>
        </w:rPr>
      </w:pPr>
      <w:bookmarkStart w:id="51" w:name="_Toc161066184"/>
      <w:r w:rsidRPr="00CB3C2C">
        <w:rPr>
          <w:rFonts w:ascii="Trebuchet MS" w:eastAsia="Trebuchet MS" w:hAnsi="Trebuchet MS" w:cs="Trebuchet MS"/>
          <w:i w:val="0"/>
          <w:color w:val="000000"/>
          <w:sz w:val="24"/>
          <w:lang w:val="fr-FR"/>
        </w:rPr>
        <w:t>1</w:t>
      </w:r>
      <w:r w:rsidR="00161968">
        <w:rPr>
          <w:rFonts w:ascii="Trebuchet MS" w:eastAsia="Trebuchet MS" w:hAnsi="Trebuchet MS" w:cs="Trebuchet MS"/>
          <w:i w:val="0"/>
          <w:color w:val="000000"/>
          <w:sz w:val="24"/>
          <w:lang w:val="fr-FR"/>
        </w:rPr>
        <w:t>3</w:t>
      </w:r>
      <w:r w:rsidR="007901F6" w:rsidRPr="00CB3C2C">
        <w:rPr>
          <w:rFonts w:ascii="Trebuchet MS" w:eastAsia="Trebuchet MS" w:hAnsi="Trebuchet MS" w:cs="Trebuchet MS"/>
          <w:i w:val="0"/>
          <w:color w:val="000000"/>
          <w:sz w:val="24"/>
          <w:lang w:val="fr-FR"/>
        </w:rPr>
        <w:t>.1 - Acomptes et paiements partiels définitifs</w:t>
      </w:r>
      <w:bookmarkEnd w:id="51"/>
    </w:p>
    <w:p w14:paraId="08A60ED3" w14:textId="77777777" w:rsidR="001F0C4F" w:rsidRPr="00B24F3F" w:rsidRDefault="001F0C4F" w:rsidP="00D04932">
      <w:pPr>
        <w:jc w:val="both"/>
        <w:rPr>
          <w:rFonts w:ascii="Trebuchet MS" w:eastAsia="Trebuchet MS" w:hAnsi="Trebuchet MS" w:cs="Trebuchet MS"/>
          <w:color w:val="000000"/>
          <w:sz w:val="20"/>
          <w:lang w:val="fr-FR"/>
        </w:rPr>
      </w:pPr>
    </w:p>
    <w:p w14:paraId="03EE1271" w14:textId="5ADDDED7" w:rsidR="00845FB3" w:rsidRPr="00B24F3F" w:rsidRDefault="00845FB3" w:rsidP="00B24F3F">
      <w:pPr>
        <w:rPr>
          <w:rFonts w:ascii="Trebuchet MS" w:eastAsia="Trebuchet MS" w:hAnsi="Trebuchet MS" w:cs="Trebuchet MS"/>
          <w:color w:val="000000"/>
          <w:sz w:val="20"/>
          <w:lang w:val="fr-FR"/>
        </w:rPr>
      </w:pPr>
      <w:r w:rsidRPr="00B24F3F">
        <w:rPr>
          <w:rFonts w:ascii="Trebuchet MS" w:eastAsia="Trebuchet MS" w:hAnsi="Trebuchet MS" w:cs="Trebuchet MS"/>
          <w:color w:val="000000"/>
          <w:sz w:val="20"/>
          <w:lang w:val="fr-FR"/>
        </w:rPr>
        <w:t xml:space="preserve">Des acomptes pourront être versés à la demande du titulaire uniquement selon les modalités suivantes : </w:t>
      </w:r>
    </w:p>
    <w:p w14:paraId="5F462376" w14:textId="3E81A10D" w:rsidR="00845FB3" w:rsidRPr="00B24F3F" w:rsidRDefault="00845FB3" w:rsidP="00B24F3F">
      <w:pPr>
        <w:rPr>
          <w:rFonts w:ascii="Trebuchet MS" w:eastAsia="Trebuchet MS" w:hAnsi="Trebuchet MS" w:cs="Trebuchet MS"/>
          <w:color w:val="000000"/>
          <w:sz w:val="20"/>
          <w:lang w:val="fr-FR"/>
        </w:rPr>
      </w:pPr>
      <w:r w:rsidRPr="00B24F3F">
        <w:rPr>
          <w:rFonts w:ascii="Trebuchet MS" w:eastAsia="Trebuchet MS" w:hAnsi="Trebuchet MS" w:cs="Trebuchet MS"/>
          <w:color w:val="000000"/>
          <w:sz w:val="20"/>
          <w:lang w:val="fr-FR"/>
        </w:rPr>
        <w:t>-</w:t>
      </w:r>
      <w:r w:rsidRPr="00B24F3F">
        <w:rPr>
          <w:rFonts w:ascii="Trebuchet MS" w:eastAsia="Trebuchet MS" w:hAnsi="Trebuchet MS" w:cs="Trebuchet MS"/>
          <w:color w:val="000000"/>
          <w:sz w:val="20"/>
          <w:lang w:val="fr-FR"/>
        </w:rPr>
        <w:tab/>
        <w:t>30% du montant de la somme due au titre du bon de commande au début de la prestation;</w:t>
      </w:r>
    </w:p>
    <w:p w14:paraId="20CB43DD" w14:textId="74041B81" w:rsidR="00845FB3" w:rsidRPr="00B24F3F" w:rsidRDefault="00845FB3" w:rsidP="00B24F3F">
      <w:pPr>
        <w:rPr>
          <w:rFonts w:ascii="Trebuchet MS" w:eastAsia="Trebuchet MS" w:hAnsi="Trebuchet MS" w:cs="Trebuchet MS"/>
          <w:color w:val="000000"/>
          <w:sz w:val="20"/>
          <w:lang w:val="fr-FR"/>
        </w:rPr>
      </w:pPr>
      <w:r w:rsidRPr="00B24F3F">
        <w:rPr>
          <w:rFonts w:ascii="Trebuchet MS" w:eastAsia="Trebuchet MS" w:hAnsi="Trebuchet MS" w:cs="Trebuchet MS"/>
          <w:color w:val="000000"/>
          <w:sz w:val="20"/>
          <w:lang w:val="fr-FR"/>
        </w:rPr>
        <w:t>-</w:t>
      </w:r>
      <w:r w:rsidRPr="00B24F3F">
        <w:rPr>
          <w:rFonts w:ascii="Trebuchet MS" w:eastAsia="Trebuchet MS" w:hAnsi="Trebuchet MS" w:cs="Trebuchet MS"/>
          <w:color w:val="000000"/>
          <w:sz w:val="20"/>
          <w:lang w:val="fr-FR"/>
        </w:rPr>
        <w:tab/>
        <w:t xml:space="preserve">Puis 70% du montant restant versés au service fait. </w:t>
      </w:r>
    </w:p>
    <w:p w14:paraId="245AEAC5" w14:textId="77777777" w:rsidR="00B24F3F" w:rsidRPr="00DF7E58" w:rsidRDefault="00B24F3F" w:rsidP="00B24F3F">
      <w:pPr>
        <w:rPr>
          <w:rFonts w:eastAsia="Trebuchet MS"/>
          <w:lang w:val="fr-FR"/>
        </w:rPr>
      </w:pPr>
    </w:p>
    <w:p w14:paraId="42694BFF" w14:textId="040BD513" w:rsidR="00EF3FE6" w:rsidRDefault="005C0B28" w:rsidP="00D04932">
      <w:pPr>
        <w:pStyle w:val="Titre2"/>
        <w:ind w:left="300" w:right="20"/>
        <w:jc w:val="both"/>
        <w:rPr>
          <w:rFonts w:ascii="Trebuchet MS" w:eastAsia="Trebuchet MS" w:hAnsi="Trebuchet MS" w:cs="Trebuchet MS"/>
          <w:i w:val="0"/>
          <w:color w:val="000000"/>
          <w:sz w:val="24"/>
          <w:lang w:val="fr-FR"/>
        </w:rPr>
      </w:pPr>
      <w:bookmarkStart w:id="52" w:name="_Toc161066185"/>
      <w:r w:rsidRPr="00CB3C2C">
        <w:rPr>
          <w:rFonts w:ascii="Trebuchet MS" w:eastAsia="Trebuchet MS" w:hAnsi="Trebuchet MS" w:cs="Trebuchet MS"/>
          <w:i w:val="0"/>
          <w:color w:val="000000"/>
          <w:sz w:val="24"/>
          <w:lang w:val="fr-FR"/>
        </w:rPr>
        <w:t>1</w:t>
      </w:r>
      <w:r w:rsidR="00161968">
        <w:rPr>
          <w:rFonts w:ascii="Trebuchet MS" w:eastAsia="Trebuchet MS" w:hAnsi="Trebuchet MS" w:cs="Trebuchet MS"/>
          <w:i w:val="0"/>
          <w:color w:val="000000"/>
          <w:sz w:val="24"/>
          <w:lang w:val="fr-FR"/>
        </w:rPr>
        <w:t>3</w:t>
      </w:r>
      <w:r w:rsidR="007901F6" w:rsidRPr="00CB3C2C">
        <w:rPr>
          <w:rFonts w:ascii="Trebuchet MS" w:eastAsia="Trebuchet MS" w:hAnsi="Trebuchet MS" w:cs="Trebuchet MS"/>
          <w:i w:val="0"/>
          <w:color w:val="000000"/>
          <w:sz w:val="24"/>
          <w:lang w:val="fr-FR"/>
        </w:rPr>
        <w:t>.2 - Présentation des demandes de paiement</w:t>
      </w:r>
      <w:bookmarkEnd w:id="52"/>
    </w:p>
    <w:p w14:paraId="65937610" w14:textId="77777777" w:rsidR="001F0C4F" w:rsidRPr="001F0C4F" w:rsidRDefault="001F0C4F" w:rsidP="00D04932">
      <w:pPr>
        <w:jc w:val="both"/>
        <w:rPr>
          <w:rFonts w:eastAsia="Trebuchet MS"/>
          <w:lang w:val="fr-FR"/>
        </w:rPr>
      </w:pPr>
    </w:p>
    <w:p w14:paraId="53EE9B90" w14:textId="4F0ECBAA"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r w:rsidR="00C61A5A" w:rsidRPr="00CB3C2C">
        <w:rPr>
          <w:color w:val="000000"/>
          <w:lang w:val="fr-FR"/>
        </w:rPr>
        <w:t xml:space="preserve"> </w:t>
      </w:r>
      <w:r w:rsidRPr="00CB3C2C">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03D2C77F" w14:textId="77777777" w:rsidR="00EF3FE6" w:rsidRPr="00CB3C2C" w:rsidRDefault="00EF3FE6" w:rsidP="00D04932">
      <w:pPr>
        <w:pStyle w:val="ParagrapheIndent2"/>
        <w:spacing w:line="232" w:lineRule="exact"/>
        <w:ind w:left="20" w:right="20"/>
        <w:jc w:val="both"/>
        <w:rPr>
          <w:color w:val="000000"/>
          <w:lang w:val="fr-FR"/>
        </w:rPr>
      </w:pPr>
    </w:p>
    <w:p w14:paraId="483C0F61"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4326D793"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1° La date d'émission de la facture ;</w:t>
      </w:r>
    </w:p>
    <w:p w14:paraId="44290C5A"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2° La désignation de l'émetteur et du destinataire de la facture ;</w:t>
      </w:r>
    </w:p>
    <w:p w14:paraId="75CBAC63"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3° Le numéro unique basé sur une séquence chronologique et continue établie par l'émetteur de la facture, la numérotation pouvant être établie dans ces conditions sur une ou plusieurs séries ;</w:t>
      </w:r>
    </w:p>
    <w:p w14:paraId="21A14E0C"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443BF468"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5° La désignation du payeur, avec l'indication, pour les personnes publiques, du code d'identification du service chargé du paiement ;</w:t>
      </w:r>
    </w:p>
    <w:p w14:paraId="4B1C0FA6"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6° La date de livraison des fournitures ou d'exécution des services ou des travaux ;</w:t>
      </w:r>
    </w:p>
    <w:p w14:paraId="0E91334B"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7° La quantité et la dénomination précise des produits livrés, des prestations et travaux réalisés ;</w:t>
      </w:r>
    </w:p>
    <w:p w14:paraId="73696B81"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8° Le prix unitaire hors taxes des produits livrés, des prestations et travaux réalisés ou, lorsqu'il y a lieu, leur prix forfaitaire ;</w:t>
      </w:r>
    </w:p>
    <w:p w14:paraId="2E4E3AF6"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0A38B607"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10° L'identification, le cas échéant, du représentant fiscal de l'émetteur de la facture ;</w:t>
      </w:r>
    </w:p>
    <w:p w14:paraId="3CABE909"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11° Le cas échéant, les modalités de règlement ;</w:t>
      </w:r>
    </w:p>
    <w:p w14:paraId="2A17C47B"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12° Le cas échéant, les renseignements relatifs aux déductions ou versements complémentaires.</w:t>
      </w:r>
    </w:p>
    <w:p w14:paraId="6CD95DBA" w14:textId="77777777" w:rsidR="00EF3FE6" w:rsidRPr="00CB3C2C" w:rsidRDefault="00EF3FE6" w:rsidP="00D04932">
      <w:pPr>
        <w:pStyle w:val="ParagrapheIndent2"/>
        <w:spacing w:line="232" w:lineRule="exact"/>
        <w:ind w:left="20" w:right="20"/>
        <w:jc w:val="both"/>
        <w:rPr>
          <w:color w:val="000000"/>
          <w:lang w:val="fr-FR"/>
        </w:rPr>
      </w:pPr>
    </w:p>
    <w:p w14:paraId="69ED8781" w14:textId="77777777" w:rsidR="00EF3FE6" w:rsidRDefault="007901F6" w:rsidP="00D04932">
      <w:pPr>
        <w:pStyle w:val="ParagrapheIndent2"/>
        <w:spacing w:after="240" w:line="232" w:lineRule="exact"/>
        <w:ind w:left="20" w:right="20"/>
        <w:jc w:val="both"/>
        <w:rPr>
          <w:color w:val="000000"/>
          <w:lang w:val="fr-FR"/>
        </w:rPr>
      </w:pPr>
      <w:r w:rsidRPr="00CB3C2C">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56A8D5EE" w14:textId="77777777" w:rsidR="007B53ED" w:rsidRPr="005C7E8F" w:rsidRDefault="007B53ED" w:rsidP="00D04932">
      <w:pPr>
        <w:jc w:val="both"/>
        <w:rPr>
          <w:rFonts w:ascii="Trebuchet MS" w:eastAsia="Trebuchet MS" w:hAnsi="Trebuchet MS" w:cs="Trebuchet MS"/>
          <w:color w:val="000000"/>
          <w:sz w:val="20"/>
          <w:lang w:val="fr-FR"/>
        </w:rPr>
      </w:pPr>
      <w:r w:rsidRPr="005C7E8F">
        <w:rPr>
          <w:rFonts w:ascii="Trebuchet MS" w:eastAsia="Trebuchet MS" w:hAnsi="Trebuchet MS" w:cs="Trebuchet MS"/>
          <w:color w:val="000000"/>
          <w:sz w:val="20"/>
          <w:lang w:val="fr-FR"/>
        </w:rPr>
        <w:t>Le Titulaire joindra à la facture les pièces justificatives nécessaires à la vérification et à l’acceptation des sommes réclamées.</w:t>
      </w:r>
    </w:p>
    <w:p w14:paraId="2623F3D7" w14:textId="77777777" w:rsidR="007B53ED" w:rsidRPr="005C7E8F" w:rsidRDefault="007B53ED" w:rsidP="00D04932">
      <w:pPr>
        <w:jc w:val="both"/>
        <w:rPr>
          <w:rFonts w:ascii="Trebuchet MS" w:eastAsia="Trebuchet MS" w:hAnsi="Trebuchet MS" w:cs="Trebuchet MS"/>
          <w:color w:val="000000"/>
          <w:sz w:val="20"/>
          <w:lang w:val="fr-FR"/>
        </w:rPr>
      </w:pPr>
      <w:r w:rsidRPr="005C7E8F">
        <w:rPr>
          <w:rFonts w:ascii="Trebuchet MS" w:eastAsia="Trebuchet MS" w:hAnsi="Trebuchet MS" w:cs="Trebuchet MS"/>
          <w:color w:val="000000"/>
          <w:sz w:val="20"/>
          <w:lang w:val="fr-FR"/>
        </w:rPr>
        <w:t xml:space="preserve">Notamment, lorsque le marché prévoit la possibilité de commander des fournitures hors bordereaux de prix unitaires du marché, le Titulaire joindra à la facture les pièces justifiant les prix des fournitures (extrait des tarifs publics, copie des devis acceptés par la Personne Publique), et le taux de remise contractualisé dans le cadre du marché devra figurer sur la facture. </w:t>
      </w:r>
    </w:p>
    <w:p w14:paraId="4C4E338E" w14:textId="77777777" w:rsidR="007B53ED" w:rsidRPr="005C7E8F" w:rsidRDefault="007B53ED" w:rsidP="00D04932">
      <w:pPr>
        <w:jc w:val="both"/>
        <w:rPr>
          <w:rFonts w:ascii="Trebuchet MS" w:eastAsia="Trebuchet MS" w:hAnsi="Trebuchet MS" w:cs="Trebuchet MS"/>
          <w:color w:val="000000"/>
          <w:sz w:val="20"/>
          <w:lang w:val="fr-FR"/>
        </w:rPr>
      </w:pPr>
    </w:p>
    <w:p w14:paraId="6F1CAE1E" w14:textId="77777777" w:rsidR="007B53ED" w:rsidRPr="005C7E8F" w:rsidRDefault="007B53ED" w:rsidP="00D04932">
      <w:pPr>
        <w:jc w:val="both"/>
        <w:rPr>
          <w:rFonts w:ascii="Trebuchet MS" w:eastAsia="Trebuchet MS" w:hAnsi="Trebuchet MS" w:cs="Trebuchet MS"/>
          <w:color w:val="000000"/>
          <w:sz w:val="20"/>
          <w:lang w:val="fr-FR"/>
        </w:rPr>
      </w:pPr>
      <w:r w:rsidRPr="005C7E8F">
        <w:rPr>
          <w:rFonts w:ascii="Trebuchet MS" w:eastAsia="Trebuchet MS" w:hAnsi="Trebuchet MS" w:cs="Trebuchet MS"/>
          <w:color w:val="000000"/>
          <w:sz w:val="20"/>
          <w:lang w:val="fr-FR"/>
        </w:rPr>
        <w:t>Tout changement de domiciliation bancaire intervenant dans le cadre du marché devra être notifié au plus tôt par le titulaire du marché : transmission du nouveau RIB à l’établissement partie.</w:t>
      </w:r>
    </w:p>
    <w:p w14:paraId="3A50A571" w14:textId="77777777" w:rsidR="007B53ED" w:rsidRPr="005C7E8F" w:rsidRDefault="007B53ED" w:rsidP="00D04932">
      <w:pPr>
        <w:jc w:val="both"/>
        <w:rPr>
          <w:rFonts w:ascii="Trebuchet MS" w:eastAsia="Trebuchet MS" w:hAnsi="Trebuchet MS" w:cs="Trebuchet MS"/>
          <w:color w:val="000000"/>
          <w:sz w:val="20"/>
          <w:lang w:val="fr-FR"/>
        </w:rPr>
      </w:pPr>
    </w:p>
    <w:p w14:paraId="42E7B34C" w14:textId="3546BBD1" w:rsidR="007B53ED" w:rsidRPr="00DE2E6E" w:rsidRDefault="007B53ED" w:rsidP="00D04932">
      <w:pPr>
        <w:jc w:val="both"/>
        <w:rPr>
          <w:rFonts w:ascii="Trebuchet MS" w:eastAsia="Trebuchet MS" w:hAnsi="Trebuchet MS" w:cs="Trebuchet MS"/>
          <w:color w:val="000000"/>
          <w:sz w:val="20"/>
          <w:lang w:val="fr-FR"/>
        </w:rPr>
      </w:pPr>
      <w:r w:rsidRPr="00A03C21">
        <w:rPr>
          <w:rFonts w:ascii="Trebuchet MS" w:eastAsia="Trebuchet MS" w:hAnsi="Trebuchet MS" w:cs="Trebuchet MS"/>
          <w:color w:val="000000"/>
          <w:sz w:val="20"/>
          <w:lang w:val="fr-FR"/>
        </w:rPr>
        <w:t>Le comptable assignataire chargé du paiement est in</w:t>
      </w:r>
      <w:r w:rsidR="00DE2E6E">
        <w:rPr>
          <w:rFonts w:ascii="Trebuchet MS" w:eastAsia="Trebuchet MS" w:hAnsi="Trebuchet MS" w:cs="Trebuchet MS"/>
          <w:color w:val="000000"/>
          <w:sz w:val="20"/>
          <w:lang w:val="fr-FR"/>
        </w:rPr>
        <w:t>diqué en annexe 2 du présent CC</w:t>
      </w:r>
      <w:r w:rsidRPr="00A03C21">
        <w:rPr>
          <w:rFonts w:ascii="Trebuchet MS" w:eastAsia="Trebuchet MS" w:hAnsi="Trebuchet MS" w:cs="Trebuchet MS"/>
          <w:color w:val="000000"/>
          <w:sz w:val="20"/>
          <w:lang w:val="fr-FR"/>
        </w:rPr>
        <w:t>P</w:t>
      </w:r>
      <w:r w:rsidR="00A03C21">
        <w:rPr>
          <w:rFonts w:ascii="Trebuchet MS" w:eastAsia="Trebuchet MS" w:hAnsi="Trebuchet MS" w:cs="Trebuchet MS"/>
          <w:color w:val="000000"/>
          <w:sz w:val="20"/>
          <w:lang w:val="fr-FR"/>
        </w:rPr>
        <w:t>.</w:t>
      </w:r>
    </w:p>
    <w:p w14:paraId="4DD63CE1" w14:textId="77777777" w:rsidR="007B53ED" w:rsidRPr="005C7E8F" w:rsidRDefault="007B53ED" w:rsidP="00D04932">
      <w:pPr>
        <w:jc w:val="both"/>
        <w:rPr>
          <w:rFonts w:ascii="Gill Sans MT" w:hAnsi="Gill Sans MT"/>
          <w:sz w:val="16"/>
          <w:szCs w:val="16"/>
          <w:lang w:val="fr-FR"/>
        </w:rPr>
      </w:pPr>
    </w:p>
    <w:p w14:paraId="762B3E12" w14:textId="77777777" w:rsidR="007B53ED" w:rsidRPr="005C7E8F" w:rsidRDefault="007B53ED" w:rsidP="00D04932">
      <w:pPr>
        <w:jc w:val="both"/>
        <w:rPr>
          <w:rFonts w:ascii="Gill Sans MT" w:hAnsi="Gill Sans MT"/>
          <w:sz w:val="16"/>
          <w:szCs w:val="16"/>
        </w:rPr>
      </w:pPr>
    </w:p>
    <w:p w14:paraId="73F92EB3" w14:textId="77777777" w:rsidR="007B53ED" w:rsidRPr="005C7E8F" w:rsidRDefault="007B53ED" w:rsidP="00D04932">
      <w:pPr>
        <w:jc w:val="both"/>
        <w:rPr>
          <w:rFonts w:ascii="Trebuchet MS" w:eastAsia="Trebuchet MS" w:hAnsi="Trebuchet MS" w:cs="Trebuchet MS"/>
          <w:color w:val="000000"/>
          <w:sz w:val="20"/>
          <w:lang w:val="fr-FR"/>
        </w:rPr>
      </w:pPr>
      <w:r w:rsidRPr="005C7E8F">
        <w:rPr>
          <w:rFonts w:ascii="Trebuchet MS" w:eastAsia="Trebuchet MS" w:hAnsi="Trebuchet MS" w:cs="Trebuchet MS"/>
          <w:color w:val="000000"/>
          <w:sz w:val="20"/>
          <w:lang w:val="fr-FR"/>
        </w:rPr>
        <w:t>Le paiement s'effectuera suivant les règles de la comptabilité publique dans les conditions prévues à l'article 11 du C.C.A.G-FCS. Toute non-conformité de la facture suspend le délai de paiement.</w:t>
      </w:r>
    </w:p>
    <w:p w14:paraId="3981741A" w14:textId="77777777" w:rsidR="007B53ED" w:rsidRPr="007B53ED" w:rsidRDefault="007B53ED" w:rsidP="00D04932">
      <w:pPr>
        <w:jc w:val="both"/>
        <w:rPr>
          <w:rFonts w:ascii="Trebuchet MS" w:eastAsia="Trebuchet MS" w:hAnsi="Trebuchet MS" w:cs="Trebuchet MS"/>
          <w:color w:val="000000"/>
          <w:sz w:val="20"/>
          <w:highlight w:val="yellow"/>
          <w:lang w:val="fr-FR"/>
        </w:rPr>
      </w:pPr>
    </w:p>
    <w:p w14:paraId="0E413216" w14:textId="77777777" w:rsidR="007B53ED" w:rsidRPr="007B53ED" w:rsidRDefault="007B53ED" w:rsidP="00D04932">
      <w:pPr>
        <w:jc w:val="both"/>
        <w:rPr>
          <w:lang w:val="fr-FR"/>
        </w:rPr>
      </w:pPr>
    </w:p>
    <w:p w14:paraId="58743F19" w14:textId="3EAD1635" w:rsidR="00EF3FE6" w:rsidRDefault="005C0B28" w:rsidP="00D04932">
      <w:pPr>
        <w:pStyle w:val="Titre2"/>
        <w:ind w:left="300" w:right="20"/>
        <w:jc w:val="both"/>
        <w:rPr>
          <w:rFonts w:ascii="Trebuchet MS" w:eastAsia="Trebuchet MS" w:hAnsi="Trebuchet MS" w:cs="Trebuchet MS"/>
          <w:i w:val="0"/>
          <w:color w:val="000000"/>
          <w:sz w:val="24"/>
          <w:lang w:val="fr-FR"/>
        </w:rPr>
      </w:pPr>
      <w:bookmarkStart w:id="53" w:name="_Toc161066186"/>
      <w:r w:rsidRPr="00CB3C2C">
        <w:rPr>
          <w:rFonts w:ascii="Trebuchet MS" w:eastAsia="Trebuchet MS" w:hAnsi="Trebuchet MS" w:cs="Trebuchet MS"/>
          <w:i w:val="0"/>
          <w:color w:val="000000"/>
          <w:sz w:val="24"/>
          <w:lang w:val="fr-FR"/>
        </w:rPr>
        <w:t>1</w:t>
      </w:r>
      <w:r w:rsidR="00161968">
        <w:rPr>
          <w:rFonts w:ascii="Trebuchet MS" w:eastAsia="Trebuchet MS" w:hAnsi="Trebuchet MS" w:cs="Trebuchet MS"/>
          <w:i w:val="0"/>
          <w:color w:val="000000"/>
          <w:sz w:val="24"/>
          <w:lang w:val="fr-FR"/>
        </w:rPr>
        <w:t>3</w:t>
      </w:r>
      <w:r w:rsidR="007901F6" w:rsidRPr="00CB3C2C">
        <w:rPr>
          <w:rFonts w:ascii="Trebuchet MS" w:eastAsia="Trebuchet MS" w:hAnsi="Trebuchet MS" w:cs="Trebuchet MS"/>
          <w:i w:val="0"/>
          <w:color w:val="000000"/>
          <w:sz w:val="24"/>
          <w:lang w:val="fr-FR"/>
        </w:rPr>
        <w:t>.3 - Délai global de paiement</w:t>
      </w:r>
      <w:bookmarkEnd w:id="53"/>
    </w:p>
    <w:p w14:paraId="6525339B" w14:textId="77777777" w:rsidR="001F0C4F" w:rsidRPr="001F0C4F" w:rsidRDefault="001F0C4F" w:rsidP="00D04932">
      <w:pPr>
        <w:jc w:val="both"/>
        <w:rPr>
          <w:rFonts w:eastAsia="Trebuchet MS"/>
          <w:lang w:val="fr-FR"/>
        </w:rPr>
      </w:pPr>
    </w:p>
    <w:p w14:paraId="2CC98755" w14:textId="620C0466" w:rsidR="00EF3FE6" w:rsidRPr="00CB3C2C" w:rsidRDefault="00A510A9" w:rsidP="00D04932">
      <w:pPr>
        <w:pStyle w:val="ParagrapheIndent2"/>
        <w:spacing w:after="240" w:line="232" w:lineRule="exact"/>
        <w:ind w:left="20" w:right="20"/>
        <w:jc w:val="both"/>
        <w:rPr>
          <w:color w:val="000000"/>
          <w:lang w:val="fr-FR"/>
        </w:rPr>
      </w:pPr>
      <w:r w:rsidRPr="00CB3C2C">
        <w:rPr>
          <w:color w:val="000000"/>
          <w:lang w:val="fr-FR"/>
        </w:rPr>
        <w:t>Les sommes dues au(x) titulaire(s) aux termes des marchés spécifiques seront payées dans un délai global de 50 jours à compter de la date de réception des factures ou des demandes de paiement équivalentes</w:t>
      </w:r>
    </w:p>
    <w:p w14:paraId="4A598ACA" w14:textId="77777777" w:rsidR="00EF3FE6" w:rsidRPr="00CB3C2C" w:rsidRDefault="007901F6" w:rsidP="00D04932">
      <w:pPr>
        <w:pStyle w:val="ParagrapheIndent2"/>
        <w:spacing w:after="240" w:line="232" w:lineRule="exact"/>
        <w:ind w:left="20" w:right="20"/>
        <w:jc w:val="both"/>
        <w:rPr>
          <w:color w:val="000000"/>
          <w:lang w:val="fr-FR"/>
        </w:rPr>
      </w:pPr>
      <w:r w:rsidRPr="00CB3C2C">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82E4916" w14:textId="08C85F61" w:rsidR="00EF3FE6" w:rsidRDefault="005C0B28" w:rsidP="00D04932">
      <w:pPr>
        <w:pStyle w:val="Titre2"/>
        <w:ind w:left="300" w:right="20"/>
        <w:jc w:val="both"/>
        <w:rPr>
          <w:rFonts w:ascii="Trebuchet MS" w:eastAsia="Trebuchet MS" w:hAnsi="Trebuchet MS" w:cs="Trebuchet MS"/>
          <w:i w:val="0"/>
          <w:color w:val="000000"/>
          <w:sz w:val="24"/>
          <w:lang w:val="fr-FR"/>
        </w:rPr>
      </w:pPr>
      <w:bookmarkStart w:id="54" w:name="_Toc161066187"/>
      <w:r w:rsidRPr="00CB3C2C">
        <w:rPr>
          <w:rFonts w:ascii="Trebuchet MS" w:eastAsia="Trebuchet MS" w:hAnsi="Trebuchet MS" w:cs="Trebuchet MS"/>
          <w:i w:val="0"/>
          <w:color w:val="000000"/>
          <w:sz w:val="24"/>
          <w:lang w:val="fr-FR"/>
        </w:rPr>
        <w:t>1</w:t>
      </w:r>
      <w:r w:rsidR="00161968">
        <w:rPr>
          <w:rFonts w:ascii="Trebuchet MS" w:eastAsia="Trebuchet MS" w:hAnsi="Trebuchet MS" w:cs="Trebuchet MS"/>
          <w:i w:val="0"/>
          <w:color w:val="000000"/>
          <w:sz w:val="24"/>
          <w:lang w:val="fr-FR"/>
        </w:rPr>
        <w:t>3</w:t>
      </w:r>
      <w:r w:rsidR="007901F6" w:rsidRPr="00CB3C2C">
        <w:rPr>
          <w:rFonts w:ascii="Trebuchet MS" w:eastAsia="Trebuchet MS" w:hAnsi="Trebuchet MS" w:cs="Trebuchet MS"/>
          <w:i w:val="0"/>
          <w:color w:val="000000"/>
          <w:sz w:val="24"/>
          <w:lang w:val="fr-FR"/>
        </w:rPr>
        <w:t>.4 - Paiement des cotraitants</w:t>
      </w:r>
      <w:bookmarkEnd w:id="54"/>
    </w:p>
    <w:p w14:paraId="5F399B72" w14:textId="77777777" w:rsidR="001F0C4F" w:rsidRPr="001F0C4F" w:rsidRDefault="001F0C4F" w:rsidP="00D04932">
      <w:pPr>
        <w:jc w:val="both"/>
        <w:rPr>
          <w:rFonts w:eastAsia="Trebuchet MS"/>
          <w:lang w:val="fr-FR"/>
        </w:rPr>
      </w:pPr>
    </w:p>
    <w:p w14:paraId="52B6CBCD" w14:textId="473E1662"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w:t>
      </w:r>
      <w:r w:rsidR="00C61A5A" w:rsidRPr="00CB3C2C">
        <w:rPr>
          <w:color w:val="000000"/>
          <w:lang w:val="fr-FR"/>
        </w:rPr>
        <w:t>re prévue à l'acte d'engagement du marché spécifique</w:t>
      </w:r>
    </w:p>
    <w:p w14:paraId="2182913C" w14:textId="4DC734EB" w:rsidR="003C5B6F" w:rsidRPr="006B1F1F" w:rsidRDefault="007901F6" w:rsidP="00D04932">
      <w:pPr>
        <w:pStyle w:val="ParagrapheIndent2"/>
        <w:spacing w:line="232" w:lineRule="exact"/>
        <w:ind w:left="20" w:right="20"/>
        <w:jc w:val="both"/>
        <w:rPr>
          <w:sz w:val="2"/>
          <w:lang w:val="fr-FR"/>
        </w:rPr>
      </w:pPr>
      <w:r w:rsidRPr="00CB3C2C">
        <w:rPr>
          <w:color w:val="000000"/>
          <w:lang w:val="fr-FR"/>
        </w:rPr>
        <w:t>Les autres dispositions relatives à la cotraitance s'appliquent selon l'article 12.1 du CCAG-FCS.</w:t>
      </w:r>
      <w:r w:rsidRPr="00CB3C2C">
        <w:rPr>
          <w:color w:val="000000"/>
          <w:lang w:val="fr-FR"/>
        </w:rPr>
        <w:cr/>
      </w:r>
    </w:p>
    <w:p w14:paraId="156B9E00" w14:textId="77777777" w:rsidR="00DC0123" w:rsidRPr="00CB3C2C" w:rsidRDefault="00DC0123" w:rsidP="00D04932">
      <w:pPr>
        <w:jc w:val="both"/>
        <w:rPr>
          <w:lang w:val="fr-FR"/>
        </w:rPr>
      </w:pPr>
    </w:p>
    <w:p w14:paraId="37758708" w14:textId="56C0169E" w:rsidR="00EF3FE6" w:rsidRPr="00CB3C2C" w:rsidRDefault="007901F6" w:rsidP="00D04932">
      <w:pPr>
        <w:pStyle w:val="Titre1"/>
        <w:jc w:val="both"/>
        <w:rPr>
          <w:rFonts w:ascii="Trebuchet MS" w:eastAsia="Trebuchet MS" w:hAnsi="Trebuchet MS" w:cs="Trebuchet MS"/>
          <w:color w:val="000000"/>
          <w:sz w:val="28"/>
          <w:lang w:val="fr-FR"/>
        </w:rPr>
      </w:pPr>
      <w:bookmarkStart w:id="55" w:name="_Toc161066188"/>
      <w:r w:rsidRPr="00CB3C2C">
        <w:rPr>
          <w:rFonts w:ascii="Trebuchet MS" w:eastAsia="Trebuchet MS" w:hAnsi="Trebuchet MS" w:cs="Trebuchet MS"/>
          <w:color w:val="000000"/>
          <w:sz w:val="28"/>
          <w:lang w:val="fr-FR"/>
        </w:rPr>
        <w:t>1</w:t>
      </w:r>
      <w:r w:rsidR="00635B38">
        <w:rPr>
          <w:rFonts w:ascii="Trebuchet MS" w:eastAsia="Trebuchet MS" w:hAnsi="Trebuchet MS" w:cs="Trebuchet MS"/>
          <w:color w:val="000000"/>
          <w:sz w:val="28"/>
          <w:lang w:val="fr-FR"/>
        </w:rPr>
        <w:t>4</w:t>
      </w:r>
      <w:r w:rsidRPr="00CB3C2C">
        <w:rPr>
          <w:rFonts w:ascii="Trebuchet MS" w:eastAsia="Trebuchet MS" w:hAnsi="Trebuchet MS" w:cs="Trebuchet MS"/>
          <w:color w:val="000000"/>
          <w:sz w:val="28"/>
          <w:lang w:val="fr-FR"/>
        </w:rPr>
        <w:t xml:space="preserve"> - Pénalités</w:t>
      </w:r>
      <w:bookmarkEnd w:id="55"/>
    </w:p>
    <w:p w14:paraId="32CA0B02" w14:textId="2230A16A" w:rsidR="00EF3FE6" w:rsidRDefault="007901F6" w:rsidP="00D04932">
      <w:pPr>
        <w:pStyle w:val="Titre2"/>
        <w:ind w:left="300" w:right="20"/>
        <w:jc w:val="both"/>
        <w:rPr>
          <w:rFonts w:ascii="Trebuchet MS" w:eastAsia="Trebuchet MS" w:hAnsi="Trebuchet MS" w:cs="Trebuchet MS"/>
          <w:i w:val="0"/>
          <w:color w:val="000000"/>
          <w:sz w:val="24"/>
          <w:lang w:val="fr-FR"/>
        </w:rPr>
      </w:pPr>
      <w:bookmarkStart w:id="56" w:name="_Toc161066189"/>
      <w:r w:rsidRPr="00CB3C2C">
        <w:rPr>
          <w:rFonts w:ascii="Trebuchet MS" w:eastAsia="Trebuchet MS" w:hAnsi="Trebuchet MS" w:cs="Trebuchet MS"/>
          <w:i w:val="0"/>
          <w:color w:val="000000"/>
          <w:sz w:val="24"/>
          <w:lang w:val="fr-FR"/>
        </w:rPr>
        <w:t>1</w:t>
      </w:r>
      <w:r w:rsidR="00161968">
        <w:rPr>
          <w:rFonts w:ascii="Trebuchet MS" w:eastAsia="Trebuchet MS" w:hAnsi="Trebuchet MS" w:cs="Trebuchet MS"/>
          <w:i w:val="0"/>
          <w:color w:val="000000"/>
          <w:sz w:val="24"/>
          <w:lang w:val="fr-FR"/>
        </w:rPr>
        <w:t>4</w:t>
      </w:r>
      <w:r w:rsidRPr="00CB3C2C">
        <w:rPr>
          <w:rFonts w:ascii="Trebuchet MS" w:eastAsia="Trebuchet MS" w:hAnsi="Trebuchet MS" w:cs="Trebuchet MS"/>
          <w:i w:val="0"/>
          <w:color w:val="000000"/>
          <w:sz w:val="24"/>
          <w:lang w:val="fr-FR"/>
        </w:rPr>
        <w:t xml:space="preserve">.1 - </w:t>
      </w:r>
      <w:r w:rsidRPr="009A009F">
        <w:rPr>
          <w:rFonts w:ascii="Trebuchet MS" w:eastAsia="Trebuchet MS" w:hAnsi="Trebuchet MS" w:cs="Trebuchet MS"/>
          <w:i w:val="0"/>
          <w:color w:val="000000"/>
          <w:sz w:val="24"/>
          <w:lang w:val="fr-FR"/>
        </w:rPr>
        <w:t xml:space="preserve">Pénalités </w:t>
      </w:r>
      <w:r w:rsidR="008D051E" w:rsidRPr="009A009F">
        <w:rPr>
          <w:rFonts w:ascii="Trebuchet MS" w:eastAsia="Trebuchet MS" w:hAnsi="Trebuchet MS" w:cs="Trebuchet MS"/>
          <w:i w:val="0"/>
          <w:color w:val="000000"/>
          <w:sz w:val="24"/>
          <w:lang w:val="fr-FR"/>
        </w:rPr>
        <w:t>forfaitaire</w:t>
      </w:r>
      <w:bookmarkEnd w:id="56"/>
      <w:r w:rsidR="008D051E" w:rsidRPr="009A009F">
        <w:rPr>
          <w:rFonts w:ascii="Trebuchet MS" w:eastAsia="Trebuchet MS" w:hAnsi="Trebuchet MS" w:cs="Trebuchet MS"/>
          <w:i w:val="0"/>
          <w:color w:val="000000"/>
          <w:sz w:val="24"/>
          <w:lang w:val="fr-FR"/>
        </w:rPr>
        <w:t xml:space="preserve"> </w:t>
      </w:r>
    </w:p>
    <w:p w14:paraId="400D51F6" w14:textId="77777777" w:rsidR="001F0C4F" w:rsidRPr="001F0C4F" w:rsidRDefault="001F0C4F" w:rsidP="00D04932">
      <w:pPr>
        <w:jc w:val="both"/>
        <w:rPr>
          <w:rFonts w:eastAsia="Trebuchet MS"/>
          <w:lang w:val="fr-FR"/>
        </w:rPr>
      </w:pPr>
    </w:p>
    <w:p w14:paraId="4C513FAC" w14:textId="214F4C77" w:rsidR="006C37C1" w:rsidRPr="00A652F9" w:rsidRDefault="00291160" w:rsidP="006C37C1">
      <w:pPr>
        <w:pStyle w:val="ParagrapheIndent2"/>
        <w:spacing w:after="240" w:line="232" w:lineRule="exact"/>
        <w:jc w:val="both"/>
        <w:rPr>
          <w:color w:val="000000"/>
          <w:lang w:val="fr-FR"/>
        </w:rPr>
      </w:pPr>
      <w:r>
        <w:rPr>
          <w:color w:val="000000"/>
          <w:lang w:val="fr-FR"/>
        </w:rPr>
        <w:t>Par dérogation à l’article 14.1.1 du CCAG FCS, p</w:t>
      </w:r>
      <w:r w:rsidR="006C37C1">
        <w:rPr>
          <w:color w:val="000000"/>
          <w:lang w:val="fr-FR"/>
        </w:rPr>
        <w:t>our toute prestation, lorsque le délai contractuel d'exécution est dépassé, par le fait du titulaire, celui-ci encourt, par jour de retard, une pénalité fixée à 30,00 €.</w:t>
      </w:r>
    </w:p>
    <w:p w14:paraId="64048B0A" w14:textId="77777777" w:rsidR="006C37C1" w:rsidRPr="00A652F9" w:rsidRDefault="006C37C1" w:rsidP="006C37C1">
      <w:pPr>
        <w:rPr>
          <w:color w:val="000000"/>
          <w:lang w:val="fr-FR"/>
        </w:rPr>
      </w:pPr>
      <w:r w:rsidRPr="00A652F9">
        <w:rPr>
          <w:rFonts w:ascii="Trebuchet MS" w:eastAsia="Trebuchet MS" w:hAnsi="Trebuchet MS" w:cs="Trebuchet MS"/>
          <w:color w:val="000000"/>
          <w:sz w:val="20"/>
          <w:lang w:val="fr-FR"/>
        </w:rPr>
        <w:t xml:space="preserve">De manière plus spécifique : </w:t>
      </w:r>
    </w:p>
    <w:tbl>
      <w:tblPr>
        <w:tblW w:w="0" w:type="auto"/>
        <w:tblLayout w:type="fixed"/>
        <w:tblLook w:val="04A0" w:firstRow="1" w:lastRow="0" w:firstColumn="1" w:lastColumn="0" w:noHBand="0" w:noVBand="1"/>
      </w:tblPr>
      <w:tblGrid>
        <w:gridCol w:w="3200"/>
        <w:gridCol w:w="1400"/>
        <w:gridCol w:w="1400"/>
        <w:gridCol w:w="3600"/>
      </w:tblGrid>
      <w:tr w:rsidR="006C37C1" w14:paraId="3C896835" w14:textId="77777777" w:rsidTr="00D956E1">
        <w:trPr>
          <w:trHeight w:val="292"/>
        </w:trPr>
        <w:tc>
          <w:tcPr>
            <w:tcW w:w="3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56EB82" w14:textId="77777777" w:rsidR="006C37C1" w:rsidRDefault="006C37C1" w:rsidP="00D956E1">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Pénalités</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A958AC8" w14:textId="77777777" w:rsidR="006C37C1" w:rsidRDefault="006C37C1" w:rsidP="00D956E1">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Occurrence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5F9E91B" w14:textId="77777777" w:rsidR="006C37C1" w:rsidRDefault="006C37C1" w:rsidP="00D956E1">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Valeurs</w:t>
            </w:r>
          </w:p>
        </w:tc>
        <w:tc>
          <w:tcPr>
            <w:tcW w:w="3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709178" w14:textId="77777777" w:rsidR="006C37C1" w:rsidRDefault="006C37C1" w:rsidP="00D956E1">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Précisions</w:t>
            </w:r>
          </w:p>
        </w:tc>
      </w:tr>
      <w:tr w:rsidR="006C37C1" w:rsidRPr="006133F5" w14:paraId="2D5C2A67" w14:textId="77777777" w:rsidTr="00A03C21">
        <w:trPr>
          <w:trHeight w:val="724"/>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6F9B42" w14:textId="64A69929" w:rsidR="006C37C1" w:rsidRDefault="006C37C1" w:rsidP="00806CD8">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Pénalités pour retard </w:t>
            </w:r>
            <w:r w:rsidR="00806CD8">
              <w:rPr>
                <w:rFonts w:ascii="Trebuchet MS" w:eastAsia="Trebuchet MS" w:hAnsi="Trebuchet MS" w:cs="Trebuchet MS"/>
                <w:color w:val="000000"/>
                <w:sz w:val="20"/>
                <w:lang w:val="fr-FR"/>
              </w:rPr>
              <w:t>mise en place personnel de</w:t>
            </w:r>
            <w:r>
              <w:rPr>
                <w:rFonts w:ascii="Trebuchet MS" w:eastAsia="Trebuchet MS" w:hAnsi="Trebuchet MS" w:cs="Trebuchet MS"/>
                <w:color w:val="000000"/>
                <w:sz w:val="20"/>
                <w:lang w:val="fr-FR"/>
              </w:rPr>
              <w:t xml:space="preserve"> </w:t>
            </w:r>
            <w:r w:rsidR="00806CD8">
              <w:rPr>
                <w:rFonts w:ascii="Trebuchet MS" w:eastAsia="Trebuchet MS" w:hAnsi="Trebuchet MS" w:cs="Trebuchet MS"/>
                <w:color w:val="000000"/>
                <w:sz w:val="20"/>
                <w:lang w:val="fr-FR"/>
              </w:rPr>
              <w:t>remplacement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A4234C" w14:textId="77777777" w:rsidR="006C37C1" w:rsidRDefault="006C37C1" w:rsidP="00D956E1">
            <w:pPr>
              <w:spacing w:before="80" w:after="2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EAD8E0" w14:textId="77777777" w:rsidR="006C37C1" w:rsidRDefault="006C37C1" w:rsidP="00D956E1">
            <w:pPr>
              <w:spacing w:before="80" w:after="2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8EE10B" w14:textId="664EAD82" w:rsidR="006C37C1" w:rsidRDefault="006C37C1" w:rsidP="00806CD8">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par jour de retard </w:t>
            </w:r>
          </w:p>
        </w:tc>
      </w:tr>
      <w:tr w:rsidR="006C37C1" w:rsidRPr="006133F5" w14:paraId="359D2423" w14:textId="77777777" w:rsidTr="00D956E1">
        <w:trPr>
          <w:trHeight w:val="814"/>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D38F3A" w14:textId="6DCDB276" w:rsidR="006C37C1" w:rsidRDefault="006C37C1" w:rsidP="00A03C21">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Pénalité en cas de non réponse à une fiche incident </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2A8DCC" w14:textId="3F3BC6E3" w:rsidR="006C37C1" w:rsidRDefault="006C37C1" w:rsidP="006C37C1">
            <w:pPr>
              <w:spacing w:before="80" w:after="2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8E89E6" w14:textId="7251F0F1" w:rsidR="006C37C1" w:rsidRDefault="006C37C1" w:rsidP="006C37C1">
            <w:pPr>
              <w:spacing w:before="80" w:after="2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4D1EA2" w14:textId="17A3AD8D" w:rsidR="006C37C1" w:rsidRDefault="006C37C1" w:rsidP="006C37C1">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 constat</w:t>
            </w:r>
          </w:p>
        </w:tc>
      </w:tr>
      <w:tr w:rsidR="00A03C21" w:rsidRPr="006133F5" w14:paraId="6D0D1006" w14:textId="77777777" w:rsidTr="00D956E1">
        <w:trPr>
          <w:trHeight w:val="814"/>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8CAF9E" w14:textId="76024C1D" w:rsidR="00A03C21" w:rsidRDefault="00A03C21" w:rsidP="00A03C21">
            <w:pPr>
              <w:spacing w:line="232" w:lineRule="exact"/>
              <w:ind w:left="80" w:right="80"/>
              <w:jc w:val="both"/>
              <w:rPr>
                <w:rFonts w:ascii="Trebuchet MS" w:eastAsia="Trebuchet MS" w:hAnsi="Trebuchet MS" w:cs="Trebuchet MS"/>
                <w:color w:val="000000"/>
                <w:sz w:val="20"/>
                <w:lang w:val="fr-FR"/>
              </w:rPr>
            </w:pPr>
            <w:r w:rsidRPr="00A03C21">
              <w:rPr>
                <w:rFonts w:ascii="Trebuchet MS" w:eastAsia="Trebuchet MS" w:hAnsi="Trebuchet MS" w:cs="Trebuchet MS"/>
                <w:color w:val="000000"/>
                <w:sz w:val="20"/>
                <w:lang w:val="fr-FR"/>
              </w:rPr>
              <w:t xml:space="preserve">Pénalité </w:t>
            </w:r>
            <w:r>
              <w:rPr>
                <w:rFonts w:ascii="Trebuchet MS" w:eastAsia="Trebuchet MS" w:hAnsi="Trebuchet MS" w:cs="Trebuchet MS"/>
                <w:color w:val="000000"/>
                <w:sz w:val="20"/>
                <w:lang w:val="fr-FR"/>
              </w:rPr>
              <w:t xml:space="preserve">pour </w:t>
            </w:r>
            <w:r w:rsidRPr="00A03C21">
              <w:rPr>
                <w:rFonts w:ascii="Trebuchet MS" w:eastAsia="Trebuchet MS" w:hAnsi="Trebuchet MS" w:cs="Trebuchet MS"/>
                <w:color w:val="000000"/>
                <w:sz w:val="20"/>
                <w:lang w:val="fr-FR"/>
              </w:rPr>
              <w:t>fiches incidents supérieures à 5</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3A0017" w14:textId="2214419B" w:rsidR="00A03C21" w:rsidRDefault="00A03C21" w:rsidP="006C37C1">
            <w:pPr>
              <w:spacing w:before="80" w:after="2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2234F7" w14:textId="4CA7C53A" w:rsidR="00A03C21" w:rsidRDefault="00A03C21" w:rsidP="006C37C1">
            <w:pPr>
              <w:spacing w:before="80" w:after="2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200 €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56D3EE" w14:textId="6078D69A" w:rsidR="00A03C21" w:rsidRDefault="00A03C21" w:rsidP="006C37C1">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 constat</w:t>
            </w:r>
          </w:p>
        </w:tc>
      </w:tr>
    </w:tbl>
    <w:p w14:paraId="68803325" w14:textId="77777777" w:rsidR="006C37C1" w:rsidRPr="00A652F9" w:rsidRDefault="006C37C1" w:rsidP="006C37C1">
      <w:pPr>
        <w:rPr>
          <w:lang w:val="fr-FR"/>
        </w:rPr>
      </w:pPr>
    </w:p>
    <w:p w14:paraId="193709E1" w14:textId="77777777" w:rsidR="006C37C1" w:rsidRDefault="006C37C1" w:rsidP="006C37C1">
      <w:pPr>
        <w:pStyle w:val="ParagrapheIndent2"/>
        <w:spacing w:after="240" w:line="232" w:lineRule="exact"/>
        <w:jc w:val="both"/>
        <w:rPr>
          <w:color w:val="000000"/>
          <w:lang w:val="fr-FR"/>
        </w:rPr>
      </w:pPr>
      <w:r>
        <w:rPr>
          <w:color w:val="000000"/>
          <w:lang w:val="fr-FR"/>
        </w:rPr>
        <w:t>Par dérogation à l'article 14.1.3 du CCAG-FCS, il n'est prévu aucune exonération à l'application des pénalités de retard.</w:t>
      </w:r>
    </w:p>
    <w:p w14:paraId="6F82C4BE" w14:textId="07444DFC" w:rsidR="006C37C1" w:rsidRDefault="00291160" w:rsidP="006C37C1">
      <w:pPr>
        <w:pStyle w:val="ParagrapheIndent2"/>
        <w:spacing w:after="240"/>
        <w:jc w:val="both"/>
        <w:rPr>
          <w:color w:val="000000"/>
          <w:lang w:val="fr-FR"/>
        </w:rPr>
      </w:pPr>
      <w:r>
        <w:rPr>
          <w:color w:val="000000"/>
          <w:lang w:val="fr-FR"/>
        </w:rPr>
        <w:t>Par dérogation à l’article 14.1.2 du CCAG FCS, l</w:t>
      </w:r>
      <w:r w:rsidR="006C37C1">
        <w:rPr>
          <w:color w:val="000000"/>
          <w:lang w:val="fr-FR"/>
        </w:rPr>
        <w:t>e montant total des pénalités de retard n'est pas plafonné.</w:t>
      </w:r>
    </w:p>
    <w:p w14:paraId="11393630" w14:textId="62706C6D" w:rsidR="00D93A16" w:rsidRPr="006C37C1" w:rsidRDefault="00291160" w:rsidP="006C37C1">
      <w:pPr>
        <w:rPr>
          <w:lang w:val="fr-FR"/>
        </w:rPr>
      </w:pPr>
      <w:r>
        <w:rPr>
          <w:rFonts w:ascii="Trebuchet MS" w:eastAsia="Trebuchet MS" w:hAnsi="Trebuchet MS" w:cs="Trebuchet MS"/>
          <w:color w:val="000000"/>
          <w:sz w:val="20"/>
          <w:lang w:val="fr-FR"/>
        </w:rPr>
        <w:t>Par dérogation à l’article 14.1.1 du CCAG FCS, l</w:t>
      </w:r>
      <w:r w:rsidR="006C37C1" w:rsidRPr="006C37C1">
        <w:rPr>
          <w:rFonts w:ascii="Trebuchet MS" w:eastAsia="Trebuchet MS" w:hAnsi="Trebuchet MS" w:cs="Trebuchet MS"/>
          <w:color w:val="000000"/>
          <w:sz w:val="20"/>
          <w:lang w:val="fr-FR"/>
        </w:rPr>
        <w:t>es pénalités de retard sont appliquées sans mise en demeure préalable du titulaire.</w:t>
      </w:r>
    </w:p>
    <w:p w14:paraId="4C9CD81A" w14:textId="77777777" w:rsidR="006C37C1" w:rsidRPr="00D93A16" w:rsidRDefault="006C37C1" w:rsidP="006C37C1">
      <w:pPr>
        <w:jc w:val="both"/>
        <w:rPr>
          <w:lang w:val="fr-FR"/>
        </w:rPr>
      </w:pPr>
    </w:p>
    <w:p w14:paraId="17E341EB" w14:textId="507F0E0E" w:rsidR="00EF3FE6" w:rsidRPr="00CB3C2C" w:rsidRDefault="007901F6" w:rsidP="00D04932">
      <w:pPr>
        <w:pStyle w:val="Titre1"/>
        <w:jc w:val="both"/>
        <w:rPr>
          <w:rFonts w:ascii="Trebuchet MS" w:eastAsia="Trebuchet MS" w:hAnsi="Trebuchet MS" w:cs="Trebuchet MS"/>
          <w:color w:val="000000"/>
          <w:sz w:val="28"/>
          <w:lang w:val="fr-FR"/>
        </w:rPr>
      </w:pPr>
      <w:bookmarkStart w:id="57" w:name="_Toc161066190"/>
      <w:r w:rsidRPr="00CB3C2C">
        <w:rPr>
          <w:rFonts w:ascii="Trebuchet MS" w:eastAsia="Trebuchet MS" w:hAnsi="Trebuchet MS" w:cs="Trebuchet MS"/>
          <w:color w:val="000000"/>
          <w:sz w:val="28"/>
          <w:lang w:val="fr-FR"/>
        </w:rPr>
        <w:t>1</w:t>
      </w:r>
      <w:r w:rsidR="00161968">
        <w:rPr>
          <w:rFonts w:ascii="Trebuchet MS" w:eastAsia="Trebuchet MS" w:hAnsi="Trebuchet MS" w:cs="Trebuchet MS"/>
          <w:color w:val="000000"/>
          <w:sz w:val="28"/>
          <w:lang w:val="fr-FR"/>
        </w:rPr>
        <w:t>5</w:t>
      </w:r>
      <w:r w:rsidRPr="00CB3C2C">
        <w:rPr>
          <w:rFonts w:ascii="Trebuchet MS" w:eastAsia="Trebuchet MS" w:hAnsi="Trebuchet MS" w:cs="Trebuchet MS"/>
          <w:color w:val="000000"/>
          <w:sz w:val="28"/>
          <w:lang w:val="fr-FR"/>
        </w:rPr>
        <w:t xml:space="preserve"> - Assurances</w:t>
      </w:r>
      <w:bookmarkEnd w:id="57"/>
    </w:p>
    <w:p w14:paraId="04648C32" w14:textId="77777777" w:rsidR="00EF3FE6" w:rsidRPr="00CB3C2C" w:rsidRDefault="007901F6" w:rsidP="00D04932">
      <w:pPr>
        <w:pStyle w:val="ParagrapheIndent1"/>
        <w:spacing w:after="240" w:line="232" w:lineRule="exact"/>
        <w:ind w:left="20" w:right="20"/>
        <w:jc w:val="both"/>
        <w:rPr>
          <w:color w:val="000000"/>
          <w:lang w:val="fr-FR"/>
        </w:rPr>
      </w:pPr>
      <w:r w:rsidRPr="00CB3C2C">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5F9A891E" w14:textId="77777777" w:rsidR="00F64E84" w:rsidRPr="00CB3C2C" w:rsidRDefault="00F64E84" w:rsidP="00D04932">
      <w:pPr>
        <w:jc w:val="both"/>
        <w:rPr>
          <w:lang w:val="fr-FR"/>
        </w:rPr>
      </w:pPr>
    </w:p>
    <w:p w14:paraId="2E8B721C" w14:textId="09E8BA59" w:rsidR="00F64E84" w:rsidRPr="00CB3C2C" w:rsidRDefault="00F64E84" w:rsidP="00D04932">
      <w:pPr>
        <w:pStyle w:val="Titre1"/>
        <w:jc w:val="both"/>
        <w:rPr>
          <w:rFonts w:ascii="Trebuchet MS" w:eastAsia="Trebuchet MS" w:hAnsi="Trebuchet MS" w:cs="Trebuchet MS"/>
          <w:color w:val="000000"/>
          <w:sz w:val="28"/>
          <w:lang w:val="fr-FR"/>
        </w:rPr>
      </w:pPr>
      <w:bookmarkStart w:id="58" w:name="_Toc59460385"/>
      <w:bookmarkStart w:id="59" w:name="_Toc161066191"/>
      <w:r w:rsidRPr="00CB3C2C">
        <w:rPr>
          <w:rFonts w:ascii="Trebuchet MS" w:eastAsia="Trebuchet MS" w:hAnsi="Trebuchet MS" w:cs="Trebuchet MS"/>
          <w:color w:val="000000"/>
          <w:sz w:val="28"/>
          <w:lang w:val="fr-FR"/>
        </w:rPr>
        <w:t>1</w:t>
      </w:r>
      <w:r w:rsidR="00635B38">
        <w:rPr>
          <w:rFonts w:ascii="Trebuchet MS" w:eastAsia="Trebuchet MS" w:hAnsi="Trebuchet MS" w:cs="Trebuchet MS"/>
          <w:color w:val="000000"/>
          <w:sz w:val="28"/>
          <w:lang w:val="fr-FR"/>
        </w:rPr>
        <w:t>6</w:t>
      </w:r>
      <w:r w:rsidR="00D17D82">
        <w:rPr>
          <w:rFonts w:ascii="Trebuchet MS" w:eastAsia="Trebuchet MS" w:hAnsi="Trebuchet MS" w:cs="Trebuchet MS"/>
          <w:color w:val="000000"/>
          <w:sz w:val="28"/>
          <w:lang w:val="fr-FR"/>
        </w:rPr>
        <w:t xml:space="preserve"> -</w:t>
      </w:r>
      <w:r w:rsidRPr="00CB3C2C">
        <w:rPr>
          <w:rFonts w:ascii="Trebuchet MS" w:eastAsia="Trebuchet MS" w:hAnsi="Trebuchet MS" w:cs="Trebuchet MS"/>
          <w:color w:val="000000"/>
          <w:sz w:val="28"/>
          <w:lang w:val="fr-FR"/>
        </w:rPr>
        <w:t xml:space="preserve"> Obligations du titulaire</w:t>
      </w:r>
      <w:bookmarkEnd w:id="58"/>
      <w:bookmarkEnd w:id="59"/>
      <w:r w:rsidRPr="00CB3C2C">
        <w:rPr>
          <w:rFonts w:ascii="Trebuchet MS" w:eastAsia="Trebuchet MS" w:hAnsi="Trebuchet MS" w:cs="Trebuchet MS"/>
          <w:color w:val="000000"/>
          <w:sz w:val="28"/>
          <w:lang w:val="fr-FR"/>
        </w:rPr>
        <w:t xml:space="preserve"> </w:t>
      </w:r>
    </w:p>
    <w:p w14:paraId="7F53A545" w14:textId="028D6318" w:rsidR="00F64E84" w:rsidRPr="00CB3C2C" w:rsidRDefault="00F64E84"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Le titulaire produit dès la notification d’un marché spécifique, puis tous les 6 mois les documents visés par l’article R. 2143--6 et suivants du code de la commande publique:</w:t>
      </w:r>
    </w:p>
    <w:p w14:paraId="46F83D2E" w14:textId="2894F71C" w:rsidR="00F64E84" w:rsidRPr="00BC55AE" w:rsidRDefault="00F64E84"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 xml:space="preserve">Afin de simplifier et sécuriser la remise de ces </w:t>
      </w:r>
      <w:r w:rsidRPr="00BC55AE">
        <w:rPr>
          <w:rFonts w:ascii="Trebuchet MS" w:eastAsia="Trebuchet MS" w:hAnsi="Trebuchet MS" w:cs="Trebuchet MS"/>
          <w:color w:val="000000"/>
          <w:sz w:val="20"/>
          <w:lang w:val="fr-FR"/>
        </w:rPr>
        <w:t xml:space="preserve">documents par le titulaire, </w:t>
      </w:r>
      <w:r w:rsidR="00A03C21" w:rsidRPr="00BC55AE">
        <w:rPr>
          <w:rFonts w:ascii="Trebuchet MS" w:eastAsia="Trebuchet MS" w:hAnsi="Trebuchet MS" w:cs="Trebuchet MS"/>
          <w:color w:val="000000"/>
          <w:sz w:val="20"/>
          <w:lang w:val="fr-FR"/>
        </w:rPr>
        <w:t>certain établissement parti</w:t>
      </w:r>
      <w:r w:rsidR="00710DE1" w:rsidRPr="00BC55AE">
        <w:rPr>
          <w:rFonts w:ascii="Trebuchet MS" w:eastAsia="Trebuchet MS" w:hAnsi="Trebuchet MS" w:cs="Trebuchet MS"/>
          <w:color w:val="000000"/>
          <w:sz w:val="20"/>
          <w:lang w:val="fr-FR"/>
        </w:rPr>
        <w:t xml:space="preserve"> </w:t>
      </w:r>
      <w:r w:rsidRPr="00BC55AE">
        <w:rPr>
          <w:rFonts w:ascii="Trebuchet MS" w:eastAsia="Trebuchet MS" w:hAnsi="Trebuchet MS" w:cs="Trebuchet MS"/>
          <w:color w:val="000000"/>
          <w:sz w:val="20"/>
          <w:lang w:val="fr-FR"/>
        </w:rPr>
        <w:t>met à disposition la plateforme en ligne e-Attestations (https://www.e-attestations.com).</w:t>
      </w:r>
    </w:p>
    <w:p w14:paraId="3C4FE3F4" w14:textId="77777777" w:rsidR="00F64E84" w:rsidRPr="00CB3C2C" w:rsidRDefault="00F64E84" w:rsidP="00D04932">
      <w:pPr>
        <w:jc w:val="both"/>
        <w:rPr>
          <w:rFonts w:ascii="Trebuchet MS" w:eastAsia="Trebuchet MS" w:hAnsi="Trebuchet MS" w:cs="Trebuchet MS"/>
          <w:color w:val="000000"/>
          <w:sz w:val="20"/>
          <w:lang w:val="fr-FR"/>
        </w:rPr>
      </w:pPr>
      <w:r w:rsidRPr="00BC55AE">
        <w:rPr>
          <w:rFonts w:ascii="Trebuchet MS" w:eastAsia="Trebuchet MS" w:hAnsi="Trebuchet MS" w:cs="Trebuchet MS"/>
          <w:color w:val="000000"/>
          <w:sz w:val="20"/>
          <w:lang w:val="fr-FR"/>
        </w:rPr>
        <w:t>Cette plateforme est entièrement gratuite pour le titulaire.</w:t>
      </w:r>
    </w:p>
    <w:p w14:paraId="468B2B00" w14:textId="77777777" w:rsidR="00F64E84" w:rsidRPr="00CB3C2C" w:rsidRDefault="00F64E84" w:rsidP="00D04932">
      <w:pPr>
        <w:jc w:val="both"/>
        <w:rPr>
          <w:lang w:val="fr-FR"/>
        </w:rPr>
      </w:pPr>
    </w:p>
    <w:p w14:paraId="20631A01" w14:textId="0BCE08EB" w:rsidR="00EF3FE6" w:rsidRPr="00CB3C2C" w:rsidRDefault="007901F6" w:rsidP="00D04932">
      <w:pPr>
        <w:pStyle w:val="Titre1"/>
        <w:jc w:val="both"/>
        <w:rPr>
          <w:rFonts w:ascii="Trebuchet MS" w:eastAsia="Trebuchet MS" w:hAnsi="Trebuchet MS" w:cs="Trebuchet MS"/>
          <w:color w:val="000000"/>
          <w:sz w:val="28"/>
          <w:lang w:val="fr-FR"/>
        </w:rPr>
      </w:pPr>
      <w:bookmarkStart w:id="60" w:name="_Toc161066192"/>
      <w:r w:rsidRPr="00CB3C2C">
        <w:rPr>
          <w:rFonts w:ascii="Trebuchet MS" w:eastAsia="Trebuchet MS" w:hAnsi="Trebuchet MS" w:cs="Trebuchet MS"/>
          <w:color w:val="000000"/>
          <w:sz w:val="28"/>
          <w:lang w:val="fr-FR"/>
        </w:rPr>
        <w:t>1</w:t>
      </w:r>
      <w:r w:rsidR="00635B38">
        <w:rPr>
          <w:rFonts w:ascii="Trebuchet MS" w:eastAsia="Trebuchet MS" w:hAnsi="Trebuchet MS" w:cs="Trebuchet MS"/>
          <w:color w:val="000000"/>
          <w:sz w:val="28"/>
          <w:lang w:val="fr-FR"/>
        </w:rPr>
        <w:t>7</w:t>
      </w:r>
      <w:r w:rsidRPr="00CB3C2C">
        <w:rPr>
          <w:rFonts w:ascii="Trebuchet MS" w:eastAsia="Trebuchet MS" w:hAnsi="Trebuchet MS" w:cs="Trebuchet MS"/>
          <w:color w:val="000000"/>
          <w:sz w:val="28"/>
          <w:lang w:val="fr-FR"/>
        </w:rPr>
        <w:t xml:space="preserve"> </w:t>
      </w:r>
      <w:r w:rsidR="00911218" w:rsidRPr="00CB3C2C">
        <w:rPr>
          <w:rFonts w:ascii="Trebuchet MS" w:eastAsia="Trebuchet MS" w:hAnsi="Trebuchet MS" w:cs="Trebuchet MS"/>
          <w:color w:val="000000"/>
          <w:sz w:val="28"/>
          <w:lang w:val="fr-FR"/>
        </w:rPr>
        <w:t>–</w:t>
      </w:r>
      <w:r w:rsidRPr="00CB3C2C">
        <w:rPr>
          <w:rFonts w:ascii="Trebuchet MS" w:eastAsia="Trebuchet MS" w:hAnsi="Trebuchet MS" w:cs="Trebuchet MS"/>
          <w:color w:val="000000"/>
          <w:sz w:val="28"/>
          <w:lang w:val="fr-FR"/>
        </w:rPr>
        <w:t xml:space="preserve"> </w:t>
      </w:r>
      <w:r w:rsidR="00911218" w:rsidRPr="00CB3C2C">
        <w:rPr>
          <w:rFonts w:ascii="Trebuchet MS" w:eastAsia="Trebuchet MS" w:hAnsi="Trebuchet MS" w:cs="Trebuchet MS"/>
          <w:color w:val="000000"/>
          <w:sz w:val="28"/>
          <w:lang w:val="fr-FR"/>
        </w:rPr>
        <w:t xml:space="preserve">Exclusion et </w:t>
      </w:r>
      <w:r w:rsidR="00463776">
        <w:rPr>
          <w:rFonts w:ascii="Trebuchet MS" w:eastAsia="Trebuchet MS" w:hAnsi="Trebuchet MS" w:cs="Trebuchet MS"/>
          <w:color w:val="000000"/>
          <w:sz w:val="28"/>
          <w:lang w:val="fr-FR"/>
        </w:rPr>
        <w:t>r</w:t>
      </w:r>
      <w:r w:rsidRPr="00CB3C2C">
        <w:rPr>
          <w:rFonts w:ascii="Trebuchet MS" w:eastAsia="Trebuchet MS" w:hAnsi="Trebuchet MS" w:cs="Trebuchet MS"/>
          <w:color w:val="000000"/>
          <w:sz w:val="28"/>
          <w:lang w:val="fr-FR"/>
        </w:rPr>
        <w:t>ésiliation du contrat</w:t>
      </w:r>
      <w:bookmarkEnd w:id="60"/>
    </w:p>
    <w:p w14:paraId="057C35E1" w14:textId="59A71696" w:rsidR="00911218" w:rsidRDefault="00911218" w:rsidP="00D04932">
      <w:pPr>
        <w:pStyle w:val="Titre2"/>
        <w:ind w:left="300" w:right="20"/>
        <w:jc w:val="both"/>
        <w:rPr>
          <w:rFonts w:ascii="Trebuchet MS" w:eastAsia="Trebuchet MS" w:hAnsi="Trebuchet MS" w:cs="Trebuchet MS"/>
          <w:i w:val="0"/>
          <w:color w:val="000000"/>
          <w:sz w:val="24"/>
          <w:lang w:val="fr-FR"/>
        </w:rPr>
      </w:pPr>
      <w:bookmarkStart w:id="61" w:name="_Toc59460388"/>
      <w:bookmarkStart w:id="62" w:name="_Toc161066193"/>
      <w:r w:rsidRPr="00CB3C2C">
        <w:rPr>
          <w:rFonts w:ascii="Trebuchet MS" w:eastAsia="Trebuchet MS" w:hAnsi="Trebuchet MS" w:cs="Trebuchet MS"/>
          <w:i w:val="0"/>
          <w:color w:val="000000"/>
          <w:sz w:val="24"/>
          <w:lang w:val="fr-FR"/>
        </w:rPr>
        <w:t>1</w:t>
      </w:r>
      <w:r w:rsidR="00635B38">
        <w:rPr>
          <w:rFonts w:ascii="Trebuchet MS" w:eastAsia="Trebuchet MS" w:hAnsi="Trebuchet MS" w:cs="Trebuchet MS"/>
          <w:i w:val="0"/>
          <w:color w:val="000000"/>
          <w:sz w:val="24"/>
          <w:lang w:val="fr-FR"/>
        </w:rPr>
        <w:t>7</w:t>
      </w:r>
      <w:r w:rsidRPr="00CB3C2C">
        <w:rPr>
          <w:rFonts w:ascii="Trebuchet MS" w:eastAsia="Trebuchet MS" w:hAnsi="Trebuchet MS" w:cs="Trebuchet MS"/>
          <w:i w:val="0"/>
          <w:color w:val="000000"/>
          <w:sz w:val="24"/>
          <w:lang w:val="fr-FR"/>
        </w:rPr>
        <w:t>.1</w:t>
      </w:r>
      <w:r w:rsidR="0071231E">
        <w:rPr>
          <w:rFonts w:ascii="Trebuchet MS" w:eastAsia="Trebuchet MS" w:hAnsi="Trebuchet MS" w:cs="Trebuchet MS"/>
          <w:i w:val="0"/>
          <w:color w:val="000000"/>
          <w:sz w:val="24"/>
          <w:lang w:val="fr-FR"/>
        </w:rPr>
        <w:t xml:space="preserve"> -</w:t>
      </w:r>
      <w:r w:rsidR="005C0B28" w:rsidRPr="00CB3C2C">
        <w:rPr>
          <w:rFonts w:ascii="Trebuchet MS" w:eastAsia="Trebuchet MS" w:hAnsi="Trebuchet MS" w:cs="Trebuchet MS"/>
          <w:i w:val="0"/>
          <w:color w:val="000000"/>
          <w:sz w:val="24"/>
          <w:lang w:val="fr-FR"/>
        </w:rPr>
        <w:t xml:space="preserve"> </w:t>
      </w:r>
      <w:r w:rsidRPr="00CB3C2C">
        <w:rPr>
          <w:rFonts w:ascii="Trebuchet MS" w:eastAsia="Trebuchet MS" w:hAnsi="Trebuchet MS" w:cs="Trebuchet MS"/>
          <w:i w:val="0"/>
          <w:color w:val="000000"/>
          <w:sz w:val="24"/>
          <w:lang w:val="fr-FR"/>
        </w:rPr>
        <w:t>Exclusion d’un candidat admis au SAD</w:t>
      </w:r>
      <w:bookmarkEnd w:id="61"/>
      <w:bookmarkEnd w:id="62"/>
    </w:p>
    <w:p w14:paraId="69063427" w14:textId="77777777" w:rsidR="001F0C4F" w:rsidRPr="001F0C4F" w:rsidRDefault="001F0C4F" w:rsidP="00D04932">
      <w:pPr>
        <w:jc w:val="both"/>
        <w:rPr>
          <w:rFonts w:eastAsia="Trebuchet MS"/>
          <w:lang w:val="fr-FR"/>
        </w:rPr>
      </w:pPr>
    </w:p>
    <w:p w14:paraId="092BBE80" w14:textId="24C02E68" w:rsidR="00911218" w:rsidRPr="00CB3C2C" w:rsidRDefault="00911218"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 xml:space="preserve">Le pouvoir adjudicateur peut prononcer sans indemnité, l’exclusion à l’égard de tout candidat admis dans le SAD. Cette décision d’exclusion ne peut intervenir qu’après que l’opérateur en ait été informé et invité à présenter ses observations dans un délai de 15 jours dès réception de la décision d'exclusion. L’exclusion prend effet à la date fixée dans la </w:t>
      </w:r>
      <w:r w:rsidR="005C0B28" w:rsidRPr="00CB3C2C">
        <w:rPr>
          <w:rFonts w:ascii="Trebuchet MS" w:eastAsia="Trebuchet MS" w:hAnsi="Trebuchet MS" w:cs="Trebuchet MS"/>
          <w:color w:val="000000"/>
          <w:sz w:val="20"/>
          <w:lang w:val="fr-FR"/>
        </w:rPr>
        <w:t>décision</w:t>
      </w:r>
      <w:r w:rsidRPr="00CB3C2C">
        <w:rPr>
          <w:rFonts w:ascii="Trebuchet MS" w:eastAsia="Trebuchet MS" w:hAnsi="Trebuchet MS" w:cs="Trebuchet MS"/>
          <w:color w:val="000000"/>
          <w:sz w:val="20"/>
          <w:lang w:val="fr-FR"/>
        </w:rPr>
        <w:t xml:space="preserve"> ou à la date de notification de cette décision. Cette exclusion peut intervenir pour un candidat :</w:t>
      </w:r>
    </w:p>
    <w:p w14:paraId="6E37EC18" w14:textId="77777777" w:rsidR="00911218" w:rsidRPr="00CB3C2C" w:rsidRDefault="00911218" w:rsidP="00D04932">
      <w:pPr>
        <w:ind w:left="720"/>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 en cas d’absence de réponses du candidat suite à 3 invitations à remettre une offre</w:t>
      </w:r>
    </w:p>
    <w:p w14:paraId="72694C60" w14:textId="77777777" w:rsidR="00911218" w:rsidRPr="00CB3C2C" w:rsidRDefault="00911218" w:rsidP="00D04932">
      <w:pPr>
        <w:ind w:left="720"/>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 dont le marché spécifique, en tant que titulaire, a été résilié pour faute par le pouvoir adjudicateur,</w:t>
      </w:r>
      <w:r w:rsidRPr="00CB3C2C">
        <w:rPr>
          <w:rFonts w:ascii="Trebuchet MS" w:eastAsia="Trebuchet MS" w:hAnsi="Trebuchet MS" w:cs="Trebuchet MS"/>
          <w:color w:val="000000"/>
          <w:sz w:val="20"/>
          <w:lang w:val="fr-FR"/>
        </w:rPr>
        <w:cr/>
      </w:r>
    </w:p>
    <w:p w14:paraId="4AF62E95" w14:textId="42E1DA65" w:rsidR="00911218" w:rsidRDefault="005C0B28" w:rsidP="00D04932">
      <w:pPr>
        <w:pStyle w:val="Titre2"/>
        <w:ind w:left="300" w:right="20"/>
        <w:jc w:val="both"/>
        <w:rPr>
          <w:rFonts w:ascii="Trebuchet MS" w:eastAsia="Trebuchet MS" w:hAnsi="Trebuchet MS" w:cs="Trebuchet MS"/>
          <w:i w:val="0"/>
          <w:color w:val="000000"/>
          <w:sz w:val="24"/>
          <w:lang w:val="fr-FR"/>
        </w:rPr>
      </w:pPr>
      <w:bookmarkStart w:id="63" w:name="_Toc59460389"/>
      <w:bookmarkStart w:id="64" w:name="_Toc161066194"/>
      <w:r w:rsidRPr="00CB3C2C">
        <w:rPr>
          <w:rFonts w:ascii="Trebuchet MS" w:eastAsia="Trebuchet MS" w:hAnsi="Trebuchet MS" w:cs="Trebuchet MS"/>
          <w:i w:val="0"/>
          <w:color w:val="000000"/>
          <w:sz w:val="24"/>
          <w:lang w:val="fr-FR"/>
        </w:rPr>
        <w:t>1</w:t>
      </w:r>
      <w:r w:rsidR="00463776">
        <w:rPr>
          <w:rFonts w:ascii="Trebuchet MS" w:eastAsia="Trebuchet MS" w:hAnsi="Trebuchet MS" w:cs="Trebuchet MS"/>
          <w:i w:val="0"/>
          <w:color w:val="000000"/>
          <w:sz w:val="24"/>
          <w:lang w:val="fr-FR"/>
        </w:rPr>
        <w:t>7</w:t>
      </w:r>
      <w:r w:rsidR="0071231E">
        <w:rPr>
          <w:rFonts w:ascii="Trebuchet MS" w:eastAsia="Trebuchet MS" w:hAnsi="Trebuchet MS" w:cs="Trebuchet MS"/>
          <w:i w:val="0"/>
          <w:color w:val="000000"/>
          <w:sz w:val="24"/>
          <w:lang w:val="fr-FR"/>
        </w:rPr>
        <w:t>.2 -</w:t>
      </w:r>
      <w:r w:rsidRPr="00CB3C2C">
        <w:rPr>
          <w:rFonts w:ascii="Trebuchet MS" w:eastAsia="Trebuchet MS" w:hAnsi="Trebuchet MS" w:cs="Trebuchet MS"/>
          <w:i w:val="0"/>
          <w:color w:val="000000"/>
          <w:sz w:val="24"/>
          <w:lang w:val="fr-FR"/>
        </w:rPr>
        <w:t xml:space="preserve"> </w:t>
      </w:r>
      <w:r w:rsidR="00911218" w:rsidRPr="00CB3C2C">
        <w:rPr>
          <w:rFonts w:ascii="Trebuchet MS" w:eastAsia="Trebuchet MS" w:hAnsi="Trebuchet MS" w:cs="Trebuchet MS"/>
          <w:i w:val="0"/>
          <w:color w:val="000000"/>
          <w:sz w:val="24"/>
          <w:lang w:val="fr-FR"/>
        </w:rPr>
        <w:t>Résiliation d’un marché spécifique</w:t>
      </w:r>
      <w:bookmarkEnd w:id="63"/>
      <w:bookmarkEnd w:id="64"/>
    </w:p>
    <w:p w14:paraId="57D6FE83" w14:textId="77777777" w:rsidR="009245C8" w:rsidRPr="009245C8" w:rsidRDefault="009245C8" w:rsidP="00D04932">
      <w:pPr>
        <w:jc w:val="both"/>
        <w:rPr>
          <w:rFonts w:eastAsia="Trebuchet MS"/>
          <w:lang w:val="fr-FR"/>
        </w:rPr>
      </w:pPr>
    </w:p>
    <w:p w14:paraId="6165D6DB" w14:textId="60725398" w:rsidR="00911218" w:rsidRPr="00CB3C2C" w:rsidRDefault="00911218"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 xml:space="preserve">Il sera fait application des dispositions du </w:t>
      </w:r>
      <w:r w:rsidR="00651F51">
        <w:rPr>
          <w:rFonts w:ascii="Trebuchet MS" w:eastAsia="Trebuchet MS" w:hAnsi="Trebuchet MS" w:cs="Trebuchet MS"/>
          <w:color w:val="000000"/>
          <w:sz w:val="20"/>
          <w:lang w:val="fr-FR"/>
        </w:rPr>
        <w:t>chapitre 7</w:t>
      </w:r>
      <w:r w:rsidRPr="00CB3C2C">
        <w:rPr>
          <w:rFonts w:ascii="Trebuchet MS" w:eastAsia="Trebuchet MS" w:hAnsi="Trebuchet MS" w:cs="Trebuchet MS"/>
          <w:color w:val="000000"/>
          <w:sz w:val="20"/>
          <w:lang w:val="fr-FR"/>
        </w:rPr>
        <w:t xml:space="preserve"> du CCAG Fournitures Courantes et Services.</w:t>
      </w:r>
    </w:p>
    <w:p w14:paraId="1AF06966" w14:textId="77777777" w:rsidR="00911218" w:rsidRPr="00CB3C2C" w:rsidRDefault="00911218" w:rsidP="00D04932">
      <w:pPr>
        <w:jc w:val="both"/>
        <w:rPr>
          <w:rFonts w:ascii="Trebuchet MS" w:eastAsia="Trebuchet MS" w:hAnsi="Trebuchet MS" w:cs="Trebuchet MS"/>
          <w:color w:val="000000"/>
          <w:sz w:val="20"/>
          <w:lang w:val="fr-FR"/>
        </w:rPr>
      </w:pPr>
    </w:p>
    <w:p w14:paraId="14083FBB" w14:textId="77777777" w:rsidR="00911218" w:rsidRPr="00CB3C2C" w:rsidRDefault="00911218"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Conformément à l'article L. 2195-4 du code de la commande publique, lorsque le titulaire du marché spécifique est, au cours de la procédure de passation ou de l'exécution du marché spécifique, placé dans l'une des situations mentionnées aux articles L. 2141-1 à L2141-11 du code de la commande publique ayant pour effet de l'exclure, le marché spécifique pourra être résilié pour ce motif.</w:t>
      </w:r>
    </w:p>
    <w:p w14:paraId="1B819BF6" w14:textId="77777777" w:rsidR="00911218" w:rsidRDefault="00911218"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Le titulaire informe sans délai l'acheteur de ce changement de situation.</w:t>
      </w:r>
    </w:p>
    <w:p w14:paraId="48306EBA" w14:textId="77777777" w:rsidR="00651F51" w:rsidRDefault="00651F51" w:rsidP="00D04932">
      <w:pPr>
        <w:jc w:val="both"/>
        <w:rPr>
          <w:rFonts w:ascii="Trebuchet MS" w:eastAsia="Trebuchet MS" w:hAnsi="Trebuchet MS" w:cs="Trebuchet MS"/>
          <w:color w:val="000000"/>
          <w:sz w:val="20"/>
          <w:lang w:val="fr-FR"/>
        </w:rPr>
      </w:pPr>
    </w:p>
    <w:p w14:paraId="05695A06" w14:textId="6D84229D" w:rsidR="00651F51" w:rsidRPr="005C0B28" w:rsidRDefault="0071231E" w:rsidP="009A009F">
      <w:pPr>
        <w:pStyle w:val="Titre2"/>
        <w:ind w:right="20"/>
        <w:jc w:val="both"/>
        <w:rPr>
          <w:rFonts w:ascii="Trebuchet MS" w:eastAsia="Trebuchet MS" w:hAnsi="Trebuchet MS" w:cs="Trebuchet MS"/>
          <w:i w:val="0"/>
          <w:color w:val="000000"/>
          <w:sz w:val="24"/>
          <w:lang w:val="fr-FR"/>
        </w:rPr>
      </w:pPr>
      <w:bookmarkStart w:id="65" w:name="_Toc161066195"/>
      <w:r>
        <w:rPr>
          <w:rFonts w:ascii="Trebuchet MS" w:eastAsia="Trebuchet MS" w:hAnsi="Trebuchet MS" w:cs="Trebuchet MS"/>
          <w:i w:val="0"/>
          <w:color w:val="000000"/>
          <w:sz w:val="24"/>
          <w:lang w:val="fr-FR"/>
        </w:rPr>
        <w:t>17.3 -</w:t>
      </w:r>
      <w:r w:rsidR="00651F51">
        <w:rPr>
          <w:rFonts w:ascii="Trebuchet MS" w:eastAsia="Trebuchet MS" w:hAnsi="Trebuchet MS" w:cs="Trebuchet MS"/>
          <w:i w:val="0"/>
          <w:color w:val="000000"/>
          <w:sz w:val="24"/>
          <w:lang w:val="fr-FR"/>
        </w:rPr>
        <w:t xml:space="preserve"> </w:t>
      </w:r>
      <w:r w:rsidR="00651F51" w:rsidRPr="008D6A3C">
        <w:rPr>
          <w:rFonts w:ascii="Trebuchet MS" w:eastAsia="Trebuchet MS" w:hAnsi="Trebuchet MS" w:cs="Trebuchet MS"/>
          <w:i w:val="0"/>
          <w:color w:val="000000"/>
          <w:sz w:val="24"/>
          <w:lang w:val="fr-FR"/>
        </w:rPr>
        <w:t>Exécution par défaut</w:t>
      </w:r>
      <w:bookmarkEnd w:id="65"/>
    </w:p>
    <w:p w14:paraId="35AF3B79" w14:textId="77777777" w:rsidR="00651F51" w:rsidRPr="00653C29" w:rsidRDefault="00651F51" w:rsidP="00D04932">
      <w:pPr>
        <w:jc w:val="both"/>
        <w:rPr>
          <w:lang w:val="fr-FR"/>
        </w:rPr>
      </w:pPr>
    </w:p>
    <w:p w14:paraId="07BE39F4" w14:textId="77777777" w:rsidR="00A92642" w:rsidRDefault="00A92642" w:rsidP="00A92642">
      <w:pPr>
        <w:pStyle w:val="ParagrapheIndent2"/>
        <w:spacing w:line="232" w:lineRule="exact"/>
        <w:jc w:val="both"/>
        <w:rPr>
          <w:color w:val="000000"/>
          <w:lang w:val="fr-FR"/>
        </w:rPr>
      </w:pPr>
      <w:r>
        <w:rPr>
          <w:color w:val="000000"/>
          <w:u w:val="single"/>
          <w:lang w:val="fr-FR"/>
        </w:rPr>
        <w:t>Inexécution fautive du titulaire</w:t>
      </w:r>
    </w:p>
    <w:p w14:paraId="27C1F8D2" w14:textId="77777777" w:rsidR="00A92642" w:rsidRDefault="00A92642" w:rsidP="00D04932">
      <w:pPr>
        <w:jc w:val="both"/>
        <w:rPr>
          <w:rFonts w:ascii="Trebuchet MS" w:eastAsia="Trebuchet MS" w:hAnsi="Trebuchet MS" w:cs="Trebuchet MS"/>
          <w:color w:val="000000"/>
          <w:sz w:val="20"/>
          <w:lang w:val="fr-FR"/>
        </w:rPr>
      </w:pPr>
    </w:p>
    <w:p w14:paraId="1E8959A4" w14:textId="77777777" w:rsidR="00651F51" w:rsidRPr="008D6A3C" w:rsidRDefault="00651F51" w:rsidP="00D04932">
      <w:pPr>
        <w:jc w:val="both"/>
        <w:rPr>
          <w:rFonts w:ascii="Trebuchet MS" w:eastAsia="Trebuchet MS" w:hAnsi="Trebuchet MS" w:cs="Trebuchet MS"/>
          <w:color w:val="000000"/>
          <w:sz w:val="20"/>
          <w:lang w:val="fr-FR"/>
        </w:rPr>
      </w:pPr>
      <w:r w:rsidRPr="008D6A3C">
        <w:rPr>
          <w:rFonts w:ascii="Trebuchet MS" w:eastAsia="Trebuchet MS" w:hAnsi="Trebuchet MS" w:cs="Trebuchet MS"/>
          <w:color w:val="000000"/>
          <w:sz w:val="20"/>
          <w:lang w:val="fr-FR"/>
        </w:rPr>
        <w:t xml:space="preserve">En cas d’inexécution temporaire ou mauvaise exécution de la part du fournisseur, le Pouvoir Adjudicateur se réserve le droit : </w:t>
      </w:r>
    </w:p>
    <w:p w14:paraId="1640A366" w14:textId="77777777" w:rsidR="00651F51" w:rsidRPr="008D6A3C" w:rsidRDefault="00651F51" w:rsidP="00D04932">
      <w:pPr>
        <w:jc w:val="both"/>
        <w:rPr>
          <w:rFonts w:ascii="Trebuchet MS" w:eastAsia="Trebuchet MS" w:hAnsi="Trebuchet MS" w:cs="Trebuchet MS"/>
          <w:color w:val="000000"/>
          <w:sz w:val="20"/>
          <w:lang w:val="fr-FR"/>
        </w:rPr>
      </w:pPr>
    </w:p>
    <w:p w14:paraId="48C94A15" w14:textId="77777777" w:rsidR="00651F51" w:rsidRPr="008D6A3C" w:rsidRDefault="00651F51" w:rsidP="00D04932">
      <w:pPr>
        <w:jc w:val="both"/>
        <w:rPr>
          <w:rFonts w:ascii="Trebuchet MS" w:eastAsia="Trebuchet MS" w:hAnsi="Trebuchet MS" w:cs="Trebuchet MS"/>
          <w:color w:val="000000"/>
          <w:sz w:val="20"/>
          <w:lang w:val="fr-FR"/>
        </w:rPr>
      </w:pPr>
      <w:r w:rsidRPr="008D6A3C">
        <w:rPr>
          <w:rFonts w:ascii="Trebuchet MS" w:eastAsia="Trebuchet MS" w:hAnsi="Trebuchet MS" w:cs="Trebuchet MS"/>
          <w:color w:val="000000"/>
          <w:sz w:val="20"/>
          <w:lang w:val="fr-FR"/>
        </w:rPr>
        <w:t xml:space="preserve">1° soit de décider de résilier le marché conformément aux dispositions de l’article </w:t>
      </w:r>
      <w:r>
        <w:rPr>
          <w:rFonts w:ascii="Trebuchet MS" w:eastAsia="Trebuchet MS" w:hAnsi="Trebuchet MS" w:cs="Trebuchet MS"/>
          <w:color w:val="000000"/>
          <w:sz w:val="20"/>
          <w:lang w:val="fr-FR"/>
        </w:rPr>
        <w:t>45</w:t>
      </w:r>
      <w:r w:rsidRPr="008D6A3C">
        <w:rPr>
          <w:rFonts w:ascii="Trebuchet MS" w:eastAsia="Trebuchet MS" w:hAnsi="Trebuchet MS" w:cs="Trebuchet MS"/>
          <w:color w:val="000000"/>
          <w:sz w:val="20"/>
          <w:lang w:val="fr-FR"/>
        </w:rPr>
        <w:t xml:space="preserve"> du CCAG FCS dans le cas où l’inexécution serait prolongée ou d’une particulière gravité au regard du marché</w:t>
      </w:r>
    </w:p>
    <w:p w14:paraId="6D2BF326" w14:textId="77777777" w:rsidR="00651F51" w:rsidRPr="008D6A3C" w:rsidRDefault="00651F51" w:rsidP="00D04932">
      <w:pPr>
        <w:jc w:val="both"/>
        <w:rPr>
          <w:rFonts w:ascii="Trebuchet MS" w:eastAsia="Trebuchet MS" w:hAnsi="Trebuchet MS" w:cs="Trebuchet MS"/>
          <w:color w:val="000000"/>
          <w:sz w:val="20"/>
          <w:lang w:val="fr-FR"/>
        </w:rPr>
      </w:pPr>
    </w:p>
    <w:p w14:paraId="4A1BEBBF" w14:textId="77777777" w:rsidR="00651F51" w:rsidRPr="008D6A3C" w:rsidRDefault="00651F51" w:rsidP="00D04932">
      <w:pPr>
        <w:jc w:val="both"/>
        <w:rPr>
          <w:rFonts w:ascii="Trebuchet MS" w:eastAsia="Trebuchet MS" w:hAnsi="Trebuchet MS" w:cs="Trebuchet MS"/>
          <w:color w:val="000000"/>
          <w:sz w:val="20"/>
          <w:lang w:val="fr-FR"/>
        </w:rPr>
      </w:pPr>
      <w:r w:rsidRPr="008D6A3C">
        <w:rPr>
          <w:rFonts w:ascii="Trebuchet MS" w:eastAsia="Trebuchet MS" w:hAnsi="Trebuchet MS" w:cs="Trebuchet MS"/>
          <w:color w:val="000000"/>
          <w:sz w:val="20"/>
          <w:lang w:val="fr-FR"/>
        </w:rPr>
        <w:t>2° soit de recourir à l’exécution de la prestation aux frais et risques du titulaire défaillant. Ce dernier n'est pas admis à prendre part, ni directement ni indirectement, à l'exécution des prestations effectuées à ses frais et risques. Il doit cependant fournir toutes informations recueillies et moyens mis en œuvre dans le cadre de l’exécution du marché initial et qui seraient nécessaire à l’exécution de ce marché par le tiers désigné par le pouvoir adjudicateur. L'augmentation des dépenses, par rapport aux prix du marché, résultant de l'exécution des prestations aux frais et risques du titulaire est à la charge du titulaire. La diminution des dépenses ne lui profite pas. </w:t>
      </w:r>
    </w:p>
    <w:p w14:paraId="0514AE24" w14:textId="77777777" w:rsidR="00651F51" w:rsidRPr="00CB3C2C" w:rsidRDefault="00651F51" w:rsidP="00D04932">
      <w:pPr>
        <w:jc w:val="both"/>
        <w:rPr>
          <w:rFonts w:ascii="Trebuchet MS" w:eastAsia="Trebuchet MS" w:hAnsi="Trebuchet MS" w:cs="Trebuchet MS"/>
          <w:color w:val="000000"/>
          <w:sz w:val="20"/>
          <w:lang w:val="fr-FR"/>
        </w:rPr>
      </w:pPr>
    </w:p>
    <w:p w14:paraId="297B2B40" w14:textId="77777777" w:rsidR="00A92642" w:rsidRDefault="00A92642" w:rsidP="00A92642">
      <w:pPr>
        <w:pStyle w:val="ParagrapheIndent2"/>
        <w:spacing w:line="232" w:lineRule="exact"/>
        <w:jc w:val="both"/>
        <w:rPr>
          <w:color w:val="000000"/>
          <w:lang w:val="fr-FR"/>
        </w:rPr>
      </w:pPr>
      <w:r>
        <w:rPr>
          <w:color w:val="000000"/>
          <w:lang w:val="fr-FR"/>
        </w:rPr>
        <w:t>L'augmentation des dépenses, par rapport aux prix du marché, résultant de l'exécution des prestations aux frais et risques du titulaire est à la charge du titulaire. La diminution des dépenses ne lui profite pas. </w:t>
      </w:r>
    </w:p>
    <w:p w14:paraId="753708F8" w14:textId="77777777" w:rsidR="00A92642" w:rsidRDefault="00A92642" w:rsidP="00A92642">
      <w:pPr>
        <w:pStyle w:val="ParagrapheIndent2"/>
        <w:spacing w:line="232" w:lineRule="exact"/>
        <w:jc w:val="both"/>
        <w:rPr>
          <w:color w:val="000000"/>
          <w:lang w:val="fr-FR"/>
        </w:rPr>
      </w:pPr>
    </w:p>
    <w:p w14:paraId="5B600050" w14:textId="77777777" w:rsidR="00A92642" w:rsidRDefault="00A92642" w:rsidP="00A92642">
      <w:pPr>
        <w:pStyle w:val="ParagrapheIndent2"/>
        <w:spacing w:line="232" w:lineRule="exact"/>
        <w:jc w:val="both"/>
        <w:rPr>
          <w:color w:val="000000"/>
          <w:lang w:val="fr-FR"/>
        </w:rPr>
      </w:pPr>
      <w:r>
        <w:rPr>
          <w:color w:val="000000"/>
          <w:u w:val="single"/>
          <w:lang w:val="fr-FR"/>
        </w:rPr>
        <w:t>Le pouvoir adjudicateur pourra se dispenser d’une mise en demeure et déclenchera immédiatement la procédure d’exécution de la prestation en cas de rupture annoncée par le titulaire par dérogation à l’article 45 du CCAG FCS de 2021.</w:t>
      </w:r>
    </w:p>
    <w:p w14:paraId="0CF8DE66" w14:textId="77777777" w:rsidR="00A92642" w:rsidRDefault="00A92642" w:rsidP="00A92642">
      <w:pPr>
        <w:pStyle w:val="ParagrapheIndent2"/>
        <w:spacing w:after="240" w:line="232" w:lineRule="exact"/>
        <w:jc w:val="both"/>
        <w:rPr>
          <w:color w:val="000000"/>
          <w:lang w:val="fr-FR"/>
        </w:rPr>
      </w:pPr>
      <w:r>
        <w:rPr>
          <w:color w:val="000000"/>
          <w:lang w:val="fr-FR"/>
        </w:rPr>
        <w:br/>
        <w:t>En cas de résiliation de l'accord-cadre pour motif d'intérêt général par le pouvoir adjudicateur, le titulaire ne percevra aucune indemnisation.</w:t>
      </w:r>
    </w:p>
    <w:p w14:paraId="4278A0A8" w14:textId="77777777" w:rsidR="00A92642" w:rsidRDefault="00A92642" w:rsidP="00A92642">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28B83050" w14:textId="77777777" w:rsidR="00A92642" w:rsidRDefault="00A92642" w:rsidP="00A92642">
      <w:pPr>
        <w:pStyle w:val="ParagrapheIndent2"/>
        <w:spacing w:after="240" w:line="232" w:lineRule="exact"/>
        <w:jc w:val="both"/>
        <w:rPr>
          <w:color w:val="000000"/>
          <w:lang w:val="fr-FR"/>
        </w:rPr>
      </w:pPr>
      <w:r>
        <w:rPr>
          <w:color w:val="000000"/>
          <w:lang w:val="fr-FR"/>
        </w:rPr>
        <w:t>Le pouvoir adjudicateur se réserve la possibilité de faire exécuter par un tiers les prestations aux frais et risques du titulaire.</w:t>
      </w:r>
    </w:p>
    <w:p w14:paraId="1A4536AF" w14:textId="77777777" w:rsidR="00911218" w:rsidRPr="00CB3C2C" w:rsidRDefault="00911218" w:rsidP="00D04932">
      <w:pPr>
        <w:jc w:val="both"/>
        <w:rPr>
          <w:b/>
          <w:lang w:val="fr-FR"/>
        </w:rPr>
      </w:pPr>
    </w:p>
    <w:p w14:paraId="2A752566" w14:textId="4AB3B91D" w:rsidR="00EF3FE6" w:rsidRDefault="007901F6" w:rsidP="00D04932">
      <w:pPr>
        <w:pStyle w:val="Titre2"/>
        <w:ind w:left="300" w:right="20"/>
        <w:jc w:val="both"/>
        <w:rPr>
          <w:rFonts w:ascii="Trebuchet MS" w:eastAsia="Trebuchet MS" w:hAnsi="Trebuchet MS" w:cs="Trebuchet MS"/>
          <w:i w:val="0"/>
          <w:color w:val="000000"/>
          <w:sz w:val="24"/>
          <w:lang w:val="fr-FR"/>
        </w:rPr>
      </w:pPr>
      <w:bookmarkStart w:id="66" w:name="_Toc161066196"/>
      <w:r w:rsidRPr="00CB3C2C">
        <w:rPr>
          <w:rFonts w:ascii="Trebuchet MS" w:eastAsia="Trebuchet MS" w:hAnsi="Trebuchet MS" w:cs="Trebuchet MS"/>
          <w:i w:val="0"/>
          <w:color w:val="000000"/>
          <w:sz w:val="24"/>
          <w:lang w:val="fr-FR"/>
        </w:rPr>
        <w:t>1</w:t>
      </w:r>
      <w:r w:rsidR="00463776">
        <w:rPr>
          <w:rFonts w:ascii="Trebuchet MS" w:eastAsia="Trebuchet MS" w:hAnsi="Trebuchet MS" w:cs="Trebuchet MS"/>
          <w:i w:val="0"/>
          <w:color w:val="000000"/>
          <w:sz w:val="24"/>
          <w:lang w:val="fr-FR"/>
        </w:rPr>
        <w:t>7</w:t>
      </w:r>
      <w:r w:rsidRPr="00CB3C2C">
        <w:rPr>
          <w:rFonts w:ascii="Trebuchet MS" w:eastAsia="Trebuchet MS" w:hAnsi="Trebuchet MS" w:cs="Trebuchet MS"/>
          <w:i w:val="0"/>
          <w:color w:val="000000"/>
          <w:sz w:val="24"/>
          <w:lang w:val="fr-FR"/>
        </w:rPr>
        <w:t>.</w:t>
      </w:r>
      <w:r w:rsidR="00651F51">
        <w:rPr>
          <w:rFonts w:ascii="Trebuchet MS" w:eastAsia="Trebuchet MS" w:hAnsi="Trebuchet MS" w:cs="Trebuchet MS"/>
          <w:i w:val="0"/>
          <w:color w:val="000000"/>
          <w:sz w:val="24"/>
          <w:lang w:val="fr-FR"/>
        </w:rPr>
        <w:t>4</w:t>
      </w:r>
      <w:r w:rsidRPr="00CB3C2C">
        <w:rPr>
          <w:rFonts w:ascii="Trebuchet MS" w:eastAsia="Trebuchet MS" w:hAnsi="Trebuchet MS" w:cs="Trebuchet MS"/>
          <w:i w:val="0"/>
          <w:color w:val="000000"/>
          <w:sz w:val="24"/>
          <w:lang w:val="fr-FR"/>
        </w:rPr>
        <w:t xml:space="preserve"> - Redressement ou liquidation judiciaire</w:t>
      </w:r>
      <w:bookmarkEnd w:id="66"/>
    </w:p>
    <w:p w14:paraId="6B7BAE11" w14:textId="77777777" w:rsidR="00817FF3" w:rsidRPr="00817FF3" w:rsidRDefault="00817FF3" w:rsidP="00D04932">
      <w:pPr>
        <w:jc w:val="both"/>
        <w:rPr>
          <w:rFonts w:eastAsia="Trebuchet MS"/>
          <w:lang w:val="fr-FR"/>
        </w:rPr>
      </w:pPr>
    </w:p>
    <w:p w14:paraId="6B2876BF"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0A605C2D" w14:textId="77777777" w:rsidR="00EF3FE6" w:rsidRPr="00CB3C2C" w:rsidRDefault="00EF3FE6" w:rsidP="00D04932">
      <w:pPr>
        <w:pStyle w:val="ParagrapheIndent2"/>
        <w:spacing w:line="232" w:lineRule="exact"/>
        <w:ind w:left="20" w:right="20"/>
        <w:jc w:val="both"/>
        <w:rPr>
          <w:color w:val="000000"/>
          <w:lang w:val="fr-FR"/>
        </w:rPr>
      </w:pPr>
    </w:p>
    <w:p w14:paraId="2DBCD548" w14:textId="77777777" w:rsidR="00EF3FE6" w:rsidRPr="00CB3C2C" w:rsidRDefault="007901F6" w:rsidP="00D04932">
      <w:pPr>
        <w:pStyle w:val="ParagrapheIndent2"/>
        <w:spacing w:line="232" w:lineRule="exact"/>
        <w:ind w:left="20" w:right="20"/>
        <w:jc w:val="both"/>
        <w:rPr>
          <w:color w:val="000000"/>
          <w:lang w:val="fr-FR"/>
        </w:rPr>
      </w:pPr>
      <w:r w:rsidRPr="00CB3C2C">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6D0564E4" w14:textId="77777777" w:rsidR="00EF3FE6" w:rsidRPr="00CB3C2C" w:rsidRDefault="007901F6" w:rsidP="00D04932">
      <w:pPr>
        <w:pStyle w:val="ParagrapheIndent2"/>
        <w:spacing w:line="232" w:lineRule="exact"/>
        <w:ind w:right="20"/>
        <w:jc w:val="both"/>
        <w:rPr>
          <w:color w:val="000000"/>
          <w:lang w:val="fr-FR"/>
        </w:rPr>
      </w:pPr>
      <w:r w:rsidRPr="00CB3C2C">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02FC7A04" w14:textId="77777777" w:rsidR="00EF3FE6" w:rsidRPr="00CB3C2C" w:rsidRDefault="00EF3FE6" w:rsidP="00D04932">
      <w:pPr>
        <w:pStyle w:val="ParagrapheIndent2"/>
        <w:spacing w:line="232" w:lineRule="exact"/>
        <w:ind w:left="20" w:right="20"/>
        <w:jc w:val="both"/>
        <w:rPr>
          <w:color w:val="000000"/>
          <w:lang w:val="fr-FR"/>
        </w:rPr>
      </w:pPr>
    </w:p>
    <w:p w14:paraId="2AE1903F" w14:textId="77777777" w:rsidR="00EF3FE6" w:rsidRPr="00CB3C2C" w:rsidRDefault="007901F6" w:rsidP="00D04932">
      <w:pPr>
        <w:pStyle w:val="ParagrapheIndent2"/>
        <w:spacing w:after="240" w:line="232" w:lineRule="exact"/>
        <w:ind w:left="20" w:right="20"/>
        <w:jc w:val="both"/>
        <w:rPr>
          <w:color w:val="000000"/>
          <w:lang w:val="fr-FR"/>
        </w:rPr>
      </w:pPr>
      <w:r w:rsidRPr="00CB3C2C">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3DC60DEE" w14:textId="6BD173E3" w:rsidR="00DE3E0A" w:rsidRPr="00651F51" w:rsidRDefault="00DE3E0A" w:rsidP="00D04932">
      <w:pPr>
        <w:pStyle w:val="Titre1"/>
        <w:jc w:val="both"/>
        <w:rPr>
          <w:rFonts w:ascii="Trebuchet MS" w:eastAsia="Trebuchet MS" w:hAnsi="Trebuchet MS" w:cs="Trebuchet MS"/>
          <w:color w:val="000000"/>
          <w:sz w:val="28"/>
          <w:lang w:val="fr-FR"/>
        </w:rPr>
      </w:pPr>
      <w:bookmarkStart w:id="67" w:name="_Toc161066197"/>
      <w:r w:rsidRPr="00651F51">
        <w:rPr>
          <w:rFonts w:ascii="Trebuchet MS" w:eastAsia="Trebuchet MS" w:hAnsi="Trebuchet MS" w:cs="Trebuchet MS"/>
          <w:color w:val="000000"/>
          <w:sz w:val="28"/>
          <w:lang w:val="fr-FR"/>
        </w:rPr>
        <w:t>1</w:t>
      </w:r>
      <w:r w:rsidR="00CF6008" w:rsidRPr="00651F51">
        <w:rPr>
          <w:rFonts w:ascii="Trebuchet MS" w:eastAsia="Trebuchet MS" w:hAnsi="Trebuchet MS" w:cs="Trebuchet MS"/>
          <w:color w:val="000000"/>
          <w:sz w:val="28"/>
          <w:lang w:val="fr-FR"/>
        </w:rPr>
        <w:t>8</w:t>
      </w:r>
      <w:r w:rsidR="00C36075">
        <w:rPr>
          <w:rFonts w:ascii="Trebuchet MS" w:eastAsia="Trebuchet MS" w:hAnsi="Trebuchet MS" w:cs="Trebuchet MS"/>
          <w:color w:val="000000"/>
          <w:sz w:val="28"/>
          <w:lang w:val="fr-FR"/>
        </w:rPr>
        <w:t xml:space="preserve"> </w:t>
      </w:r>
      <w:r w:rsidR="00651F51" w:rsidRPr="00651F51">
        <w:rPr>
          <w:rFonts w:ascii="Trebuchet MS" w:eastAsia="Trebuchet MS" w:hAnsi="Trebuchet MS" w:cs="Trebuchet MS"/>
          <w:color w:val="000000"/>
          <w:sz w:val="28"/>
          <w:lang w:val="fr-FR"/>
        </w:rPr>
        <w:t>-</w:t>
      </w:r>
      <w:r w:rsidRPr="00651F51">
        <w:rPr>
          <w:rFonts w:ascii="Trebuchet MS" w:eastAsia="Trebuchet MS" w:hAnsi="Trebuchet MS" w:cs="Trebuchet MS"/>
          <w:color w:val="000000"/>
          <w:sz w:val="28"/>
          <w:lang w:val="fr-FR"/>
        </w:rPr>
        <w:t xml:space="preserve"> </w:t>
      </w:r>
      <w:bookmarkStart w:id="68" w:name="_Toc508117446"/>
      <w:bookmarkStart w:id="69" w:name="_Toc515575274"/>
      <w:bookmarkStart w:id="70" w:name="_Toc59460386"/>
      <w:r w:rsidRPr="00651F51">
        <w:rPr>
          <w:rFonts w:ascii="Trebuchet MS" w:eastAsia="Trebuchet MS" w:hAnsi="Trebuchet MS" w:cs="Trebuchet MS"/>
          <w:color w:val="000000"/>
          <w:sz w:val="28"/>
          <w:lang w:val="fr-FR"/>
        </w:rPr>
        <w:t>Cession</w:t>
      </w:r>
      <w:bookmarkEnd w:id="68"/>
      <w:bookmarkEnd w:id="69"/>
      <w:bookmarkEnd w:id="70"/>
      <w:bookmarkEnd w:id="67"/>
      <w:r w:rsidRPr="00651F51">
        <w:rPr>
          <w:rFonts w:ascii="Trebuchet MS" w:eastAsia="Trebuchet MS" w:hAnsi="Trebuchet MS" w:cs="Trebuchet MS"/>
          <w:color w:val="000000"/>
          <w:sz w:val="28"/>
          <w:lang w:val="fr-FR"/>
        </w:rPr>
        <w:t xml:space="preserve"> </w:t>
      </w:r>
    </w:p>
    <w:p w14:paraId="72113AF9" w14:textId="2F7B4BC4" w:rsidR="00DE3E0A" w:rsidRPr="00CB3C2C" w:rsidRDefault="00DE3E0A"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Toute modification apportée dans la forme juridique de l'entreprise titulaire devra être notifiée à AP</w:t>
      </w:r>
      <w:r w:rsidR="0071231E">
        <w:rPr>
          <w:rFonts w:ascii="Trebuchet MS" w:eastAsia="Trebuchet MS" w:hAnsi="Trebuchet MS" w:cs="Trebuchet MS"/>
          <w:color w:val="000000"/>
          <w:sz w:val="20"/>
          <w:lang w:val="fr-FR"/>
        </w:rPr>
        <w:t>-</w:t>
      </w:r>
      <w:r w:rsidRPr="00CB3C2C">
        <w:rPr>
          <w:rFonts w:ascii="Trebuchet MS" w:eastAsia="Trebuchet MS" w:hAnsi="Trebuchet MS" w:cs="Trebuchet MS"/>
          <w:color w:val="000000"/>
          <w:sz w:val="20"/>
          <w:lang w:val="fr-FR"/>
        </w:rPr>
        <w:t xml:space="preserve">HM pour </w:t>
      </w:r>
      <w:r w:rsidR="0071231E">
        <w:rPr>
          <w:rFonts w:ascii="Trebuchet MS" w:eastAsia="Trebuchet MS" w:hAnsi="Trebuchet MS" w:cs="Trebuchet MS"/>
          <w:color w:val="000000"/>
          <w:sz w:val="20"/>
          <w:lang w:val="fr-FR"/>
        </w:rPr>
        <w:t>les établissements parties</w:t>
      </w:r>
      <w:r w:rsidRPr="00CB3C2C">
        <w:rPr>
          <w:rFonts w:ascii="Trebuchet MS" w:eastAsia="Trebuchet MS" w:hAnsi="Trebuchet MS" w:cs="Trebuchet MS"/>
          <w:color w:val="000000"/>
          <w:sz w:val="20"/>
          <w:lang w:val="fr-FR"/>
        </w:rPr>
        <w:t xml:space="preserve"> par lettre recommandée avec accusé de réception.</w:t>
      </w:r>
    </w:p>
    <w:p w14:paraId="1A1068A8" w14:textId="77777777" w:rsidR="00DE3E0A" w:rsidRPr="00CB3C2C" w:rsidRDefault="00DE3E0A"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Cette lettre devra être accompagnée des documents justifiant les changements intervenus, notamment des extraits des journaux d'annonces légales dans lesquels auront été publiés les modifications et un extrait du Registre du commerce.</w:t>
      </w:r>
    </w:p>
    <w:p w14:paraId="028BB4CD" w14:textId="77777777" w:rsidR="00DE3E0A" w:rsidRPr="00CB3C2C" w:rsidRDefault="00DE3E0A" w:rsidP="00D04932">
      <w:pPr>
        <w:jc w:val="both"/>
        <w:rPr>
          <w:rFonts w:ascii="Trebuchet MS" w:eastAsia="Trebuchet MS" w:hAnsi="Trebuchet MS" w:cs="Trebuchet MS"/>
          <w:color w:val="000000"/>
          <w:sz w:val="20"/>
          <w:lang w:val="fr-FR"/>
        </w:rPr>
      </w:pPr>
    </w:p>
    <w:p w14:paraId="44A3BFB0" w14:textId="7A39DAC8" w:rsidR="00DE3E0A" w:rsidRPr="00CB3C2C" w:rsidRDefault="00DE3E0A"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Il sera interdit au prestataire de céder tout ou partie du service sans y être expressément autorisé par l’AP</w:t>
      </w:r>
      <w:r w:rsidR="0071231E">
        <w:rPr>
          <w:rFonts w:ascii="Trebuchet MS" w:eastAsia="Trebuchet MS" w:hAnsi="Trebuchet MS" w:cs="Trebuchet MS"/>
          <w:color w:val="000000"/>
          <w:sz w:val="20"/>
          <w:lang w:val="fr-FR"/>
        </w:rPr>
        <w:t>-</w:t>
      </w:r>
      <w:r w:rsidRPr="00CB3C2C">
        <w:rPr>
          <w:rFonts w:ascii="Trebuchet MS" w:eastAsia="Trebuchet MS" w:hAnsi="Trebuchet MS" w:cs="Trebuchet MS"/>
          <w:color w:val="000000"/>
          <w:sz w:val="20"/>
          <w:lang w:val="fr-FR"/>
        </w:rPr>
        <w:t xml:space="preserve">HM </w:t>
      </w:r>
      <w:r w:rsidR="0071231E">
        <w:rPr>
          <w:rFonts w:ascii="Trebuchet MS" w:eastAsia="Trebuchet MS" w:hAnsi="Trebuchet MS" w:cs="Trebuchet MS"/>
          <w:color w:val="000000"/>
          <w:sz w:val="20"/>
          <w:lang w:val="fr-FR"/>
        </w:rPr>
        <w:t>les établissements parties</w:t>
      </w:r>
      <w:r w:rsidRPr="00CB3C2C">
        <w:rPr>
          <w:rFonts w:ascii="Trebuchet MS" w:eastAsia="Trebuchet MS" w:hAnsi="Trebuchet MS" w:cs="Trebuchet MS"/>
          <w:color w:val="000000"/>
          <w:sz w:val="20"/>
          <w:lang w:val="fr-FR"/>
        </w:rPr>
        <w:t>. Toute cession ou sous-traitance passée sans autorisation restera nulle et de nul effet à l'égard de APHM pour le GHT.</w:t>
      </w:r>
    </w:p>
    <w:p w14:paraId="3B01E9D2" w14:textId="6E997BF3" w:rsidR="00DE3E0A" w:rsidRPr="00CB3C2C" w:rsidRDefault="00DE3E0A" w:rsidP="00D04932">
      <w:pPr>
        <w:jc w:val="both"/>
        <w:rPr>
          <w:rFonts w:ascii="Trebuchet MS" w:eastAsia="Trebuchet MS" w:hAnsi="Trebuchet MS" w:cs="Trebuchet MS"/>
          <w:color w:val="000000"/>
          <w:sz w:val="20"/>
          <w:lang w:val="fr-FR"/>
        </w:rPr>
      </w:pPr>
    </w:p>
    <w:p w14:paraId="0AEB25E9" w14:textId="77777777" w:rsidR="00DE3E0A" w:rsidRPr="00CB3C2C" w:rsidRDefault="00DE3E0A"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La résiliation ne peut être prononcée lorsque l'opérateur économique fait l'objet d'une procédure de redressement judiciaire instituée par l'article L.631-1 du code du commerce, à condition qu'il ait informé sans délai l'acheteur de son changement de situation.</w:t>
      </w:r>
    </w:p>
    <w:p w14:paraId="7A1A000E" w14:textId="77777777" w:rsidR="00DE3E0A" w:rsidRPr="00CB3C2C" w:rsidRDefault="00DE3E0A" w:rsidP="00D04932">
      <w:pPr>
        <w:jc w:val="both"/>
        <w:rPr>
          <w:rFonts w:ascii="Trebuchet MS" w:eastAsia="Trebuchet MS" w:hAnsi="Trebuchet MS" w:cs="Trebuchet MS"/>
          <w:color w:val="000000"/>
          <w:sz w:val="20"/>
          <w:lang w:val="fr-FR"/>
        </w:rPr>
      </w:pPr>
    </w:p>
    <w:p w14:paraId="528123ED" w14:textId="77777777" w:rsidR="00DE3E0A" w:rsidRPr="00CB3C2C" w:rsidRDefault="00DE3E0A" w:rsidP="00D04932">
      <w:pPr>
        <w:jc w:val="both"/>
        <w:rPr>
          <w:rFonts w:ascii="Trebuchet MS" w:eastAsia="Trebuchet MS" w:hAnsi="Trebuchet MS" w:cs="Trebuchet MS"/>
          <w:color w:val="000000"/>
          <w:sz w:val="20"/>
          <w:lang w:val="fr-FR"/>
        </w:rPr>
      </w:pPr>
      <w:r w:rsidRPr="00CB3C2C">
        <w:rPr>
          <w:rFonts w:ascii="Trebuchet MS" w:eastAsia="Trebuchet MS" w:hAnsi="Trebuchet MS" w:cs="Trebuchet MS"/>
          <w:color w:val="000000"/>
          <w:sz w:val="20"/>
          <w:lang w:val="fr-FR"/>
        </w:rPr>
        <w:t>Le pouvoir adjudicateur peut faire procéder par un tiers à l'exécution des prestations prévues par le marché spécifique, aux frais et risques du titulaire, soit en cas d'inexécution par ce dernier d'une prestation qui, par sa nature, ne peut souffrir aucun retard, soit en cas de résiliation du marché spécifique prononcée aux torts du titulaire. </w:t>
      </w:r>
    </w:p>
    <w:p w14:paraId="3F4C2B44" w14:textId="77777777" w:rsidR="00DE3E0A" w:rsidRPr="00CB3C2C" w:rsidRDefault="00DE3E0A" w:rsidP="00D04932">
      <w:pPr>
        <w:jc w:val="both"/>
        <w:rPr>
          <w:rFonts w:ascii="Trebuchet MS" w:eastAsia="Trebuchet MS" w:hAnsi="Trebuchet MS" w:cs="Trebuchet MS"/>
          <w:color w:val="000000"/>
          <w:sz w:val="20"/>
          <w:lang w:val="fr-FR"/>
        </w:rPr>
      </w:pPr>
    </w:p>
    <w:p w14:paraId="6824A651" w14:textId="5004A13F" w:rsidR="00DE3E0A" w:rsidRPr="00CB3C2C" w:rsidRDefault="00DE3E0A" w:rsidP="00D04932">
      <w:pPr>
        <w:jc w:val="both"/>
        <w:rPr>
          <w:lang w:val="fr-FR"/>
        </w:rPr>
      </w:pPr>
      <w:r w:rsidRPr="00CB3C2C">
        <w:rPr>
          <w:rFonts w:ascii="Trebuchet MS" w:eastAsia="Trebuchet MS" w:hAnsi="Trebuchet MS" w:cs="Trebuchet MS"/>
          <w:color w:val="000000"/>
          <w:sz w:val="20"/>
          <w:lang w:val="fr-FR"/>
        </w:rPr>
        <w:t xml:space="preserve">Par dérogation </w:t>
      </w:r>
      <w:r w:rsidR="00815687">
        <w:rPr>
          <w:rFonts w:ascii="Trebuchet MS" w:eastAsia="Trebuchet MS" w:hAnsi="Trebuchet MS" w:cs="Trebuchet MS"/>
          <w:color w:val="000000"/>
          <w:sz w:val="20"/>
          <w:lang w:val="fr-FR"/>
        </w:rPr>
        <w:t>à l’article 42 du CCAG Fourniture Courantes et Services</w:t>
      </w:r>
      <w:r w:rsidR="004F7F9B" w:rsidRPr="00CB3C2C">
        <w:rPr>
          <w:rFonts w:ascii="Trebuchet MS" w:eastAsia="Trebuchet MS" w:hAnsi="Trebuchet MS" w:cs="Trebuchet MS"/>
          <w:color w:val="000000"/>
          <w:sz w:val="20"/>
          <w:lang w:val="fr-FR"/>
        </w:rPr>
        <w:t>.</w:t>
      </w:r>
      <w:r w:rsidRPr="00CB3C2C">
        <w:rPr>
          <w:rFonts w:ascii="Trebuchet MS" w:eastAsia="Trebuchet MS" w:hAnsi="Trebuchet MS" w:cs="Trebuchet MS"/>
          <w:color w:val="000000"/>
          <w:sz w:val="20"/>
          <w:lang w:val="fr-FR"/>
        </w:rPr>
        <w:t>, si le pouvoir adjudicateur résilie le marché spécifique pour motif d'intérêt général, le titulaire a droit à une indemnité de résiliation de 1%, obtenue en appliquant au montant minimum hors taxes du marché, diminué du montant hors taxes non révisé des prestations admises. En cas d’atteinte du montant minimum, le titulaire ne percevra aucune indemnité</w:t>
      </w:r>
      <w:r w:rsidRPr="00CB3C2C">
        <w:rPr>
          <w:lang w:val="fr-FR"/>
        </w:rPr>
        <w:t>.</w:t>
      </w:r>
    </w:p>
    <w:p w14:paraId="7D874CCA" w14:textId="4A99CFFA" w:rsidR="00DE3E0A" w:rsidRPr="00CB3C2C" w:rsidRDefault="00DE3E0A" w:rsidP="00D04932">
      <w:pPr>
        <w:jc w:val="both"/>
        <w:rPr>
          <w:lang w:val="fr-FR"/>
        </w:rPr>
      </w:pPr>
    </w:p>
    <w:p w14:paraId="2A677B7C" w14:textId="5D57B569" w:rsidR="00EF3FE6" w:rsidRPr="00CB3C2C" w:rsidRDefault="00CF6008" w:rsidP="00D04932">
      <w:pPr>
        <w:pStyle w:val="Titre1"/>
        <w:jc w:val="both"/>
        <w:rPr>
          <w:rFonts w:ascii="Trebuchet MS" w:eastAsia="Trebuchet MS" w:hAnsi="Trebuchet MS" w:cs="Trebuchet MS"/>
          <w:color w:val="000000"/>
          <w:sz w:val="28"/>
          <w:lang w:val="fr-FR"/>
        </w:rPr>
      </w:pPr>
      <w:bookmarkStart w:id="71" w:name="_Toc161066198"/>
      <w:r w:rsidRPr="00CB3C2C">
        <w:rPr>
          <w:rFonts w:ascii="Trebuchet MS" w:eastAsia="Trebuchet MS" w:hAnsi="Trebuchet MS" w:cs="Trebuchet MS"/>
          <w:color w:val="000000"/>
          <w:sz w:val="28"/>
          <w:lang w:val="fr-FR"/>
        </w:rPr>
        <w:t>19</w:t>
      </w:r>
      <w:r w:rsidR="007901F6" w:rsidRPr="00CB3C2C">
        <w:rPr>
          <w:rFonts w:ascii="Trebuchet MS" w:eastAsia="Trebuchet MS" w:hAnsi="Trebuchet MS" w:cs="Trebuchet MS"/>
          <w:color w:val="000000"/>
          <w:sz w:val="28"/>
          <w:lang w:val="fr-FR"/>
        </w:rPr>
        <w:t xml:space="preserve"> - Règlement des litiges et langues</w:t>
      </w:r>
      <w:bookmarkEnd w:id="71"/>
    </w:p>
    <w:p w14:paraId="7081941F" w14:textId="361C57C8" w:rsidR="00CE1D5A" w:rsidRDefault="007901F6" w:rsidP="00D04932">
      <w:pPr>
        <w:pStyle w:val="ParagrapheIndent1"/>
        <w:spacing w:after="240"/>
        <w:ind w:left="20" w:right="20"/>
        <w:jc w:val="both"/>
        <w:rPr>
          <w:color w:val="000000"/>
          <w:lang w:val="fr-FR"/>
        </w:rPr>
      </w:pPr>
      <w:r w:rsidRPr="00CB3C2C">
        <w:rPr>
          <w:color w:val="000000"/>
          <w:lang w:val="fr-FR"/>
        </w:rPr>
        <w:t>En cas de litige, seul le Tribunal Administratif de Marseille est compétent en la matière.</w:t>
      </w:r>
    </w:p>
    <w:p w14:paraId="279D2411" w14:textId="77777777" w:rsidR="00CE1D5A" w:rsidRDefault="00CE1D5A" w:rsidP="00D04932">
      <w:pPr>
        <w:pStyle w:val="ParagrapheIndent2"/>
        <w:spacing w:line="232" w:lineRule="exact"/>
        <w:ind w:left="20" w:right="20"/>
        <w:jc w:val="both"/>
        <w:rPr>
          <w:color w:val="000000"/>
          <w:lang w:val="fr-FR"/>
        </w:rPr>
      </w:pPr>
      <w:r>
        <w:rPr>
          <w:color w:val="000000"/>
          <w:lang w:val="fr-FR"/>
        </w:rPr>
        <w:t>Tribunal Administratif de Marseille</w:t>
      </w:r>
    </w:p>
    <w:p w14:paraId="7E1BB472" w14:textId="2365DB03" w:rsidR="00CE1D5A" w:rsidRDefault="00A03C21" w:rsidP="00D04932">
      <w:pPr>
        <w:pStyle w:val="ParagrapheIndent2"/>
        <w:spacing w:line="232" w:lineRule="exact"/>
        <w:ind w:left="20" w:right="20"/>
        <w:jc w:val="both"/>
        <w:rPr>
          <w:color w:val="000000"/>
          <w:lang w:val="fr-FR"/>
        </w:rPr>
      </w:pPr>
      <w:r>
        <w:rPr>
          <w:color w:val="000000"/>
          <w:lang w:val="fr-FR"/>
        </w:rPr>
        <w:t>31 rue Jean François Le</w:t>
      </w:r>
      <w:r w:rsidR="00F03B52" w:rsidRPr="00F03B52">
        <w:rPr>
          <w:color w:val="000000"/>
          <w:lang w:val="fr-FR"/>
        </w:rPr>
        <w:t>ca 13002 Marseille</w:t>
      </w:r>
      <w:r w:rsidR="00F03B52" w:rsidRPr="00F03B52" w:rsidDel="00F03B52">
        <w:rPr>
          <w:color w:val="000000"/>
          <w:lang w:val="fr-FR"/>
        </w:rPr>
        <w:t xml:space="preserve"> </w:t>
      </w:r>
    </w:p>
    <w:p w14:paraId="07E662EB" w14:textId="77777777" w:rsidR="00CE1D5A" w:rsidRDefault="00CE1D5A" w:rsidP="00D04932">
      <w:pPr>
        <w:pStyle w:val="ParagrapheIndent2"/>
        <w:spacing w:line="232" w:lineRule="exact"/>
        <w:ind w:left="20" w:right="20"/>
        <w:jc w:val="both"/>
        <w:rPr>
          <w:color w:val="000000"/>
          <w:lang w:val="fr-FR"/>
        </w:rPr>
      </w:pPr>
      <w:r>
        <w:rPr>
          <w:color w:val="000000"/>
          <w:lang w:val="fr-FR"/>
        </w:rPr>
        <w:t>Tél : 04 91 13 48 13</w:t>
      </w:r>
    </w:p>
    <w:p w14:paraId="2C6D7B42" w14:textId="77777777" w:rsidR="00CE1D5A" w:rsidRDefault="00CE1D5A" w:rsidP="00D04932">
      <w:pPr>
        <w:pStyle w:val="ParagrapheIndent2"/>
        <w:spacing w:line="232" w:lineRule="exact"/>
        <w:ind w:left="20" w:right="20"/>
        <w:jc w:val="both"/>
        <w:rPr>
          <w:color w:val="000000"/>
          <w:lang w:val="fr-FR"/>
        </w:rPr>
      </w:pPr>
      <w:r>
        <w:rPr>
          <w:color w:val="000000"/>
          <w:lang w:val="fr-FR"/>
        </w:rPr>
        <w:t>Télécopie : 04 91 81 13 89</w:t>
      </w:r>
    </w:p>
    <w:p w14:paraId="7F1E5B0E" w14:textId="77777777" w:rsidR="00CE1D5A" w:rsidRDefault="00CE1D5A" w:rsidP="00D04932">
      <w:pPr>
        <w:pStyle w:val="ParagrapheIndent2"/>
        <w:spacing w:line="232" w:lineRule="exact"/>
        <w:ind w:left="20" w:right="20"/>
        <w:jc w:val="both"/>
        <w:rPr>
          <w:color w:val="000000"/>
          <w:lang w:val="fr-FR"/>
        </w:rPr>
      </w:pPr>
      <w:r>
        <w:rPr>
          <w:color w:val="000000"/>
          <w:lang w:val="fr-FR"/>
        </w:rPr>
        <w:t xml:space="preserve">Courriel : </w:t>
      </w:r>
      <w:hyperlink r:id="rId12" w:history="1">
        <w:r w:rsidRPr="007C111C">
          <w:rPr>
            <w:rStyle w:val="Lienhypertexte"/>
            <w:lang w:val="fr-FR"/>
          </w:rPr>
          <w:t>greffe.ta-marseille@juradm.fr</w:t>
        </w:r>
      </w:hyperlink>
    </w:p>
    <w:p w14:paraId="4A981E3F" w14:textId="77777777" w:rsidR="00CE1D5A" w:rsidRPr="00450C57" w:rsidRDefault="00CE1D5A" w:rsidP="00D04932">
      <w:pPr>
        <w:jc w:val="both"/>
        <w:rPr>
          <w:lang w:val="fr-FR"/>
        </w:rPr>
      </w:pPr>
    </w:p>
    <w:p w14:paraId="78607609" w14:textId="77777777" w:rsidR="00CE1D5A" w:rsidRPr="00CE1D5A" w:rsidRDefault="00CE1D5A" w:rsidP="00D04932">
      <w:pPr>
        <w:jc w:val="both"/>
        <w:rPr>
          <w:lang w:val="fr-FR"/>
        </w:rPr>
      </w:pPr>
    </w:p>
    <w:p w14:paraId="13EE56CE" w14:textId="77777777" w:rsidR="00EF3FE6" w:rsidRPr="00CB3C2C" w:rsidRDefault="007901F6" w:rsidP="00D04932">
      <w:pPr>
        <w:pStyle w:val="ParagrapheIndent1"/>
        <w:spacing w:after="240" w:line="232" w:lineRule="exact"/>
        <w:ind w:left="20" w:right="20"/>
        <w:jc w:val="both"/>
        <w:rPr>
          <w:color w:val="000000"/>
          <w:lang w:val="fr-FR"/>
        </w:rPr>
      </w:pPr>
      <w:r w:rsidRPr="00CB3C2C">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3984E91D" w14:textId="4D0A9B59" w:rsidR="00EF3FE6" w:rsidRPr="00CB3C2C" w:rsidRDefault="00CF6008" w:rsidP="00D04932">
      <w:pPr>
        <w:pStyle w:val="Titre1"/>
        <w:jc w:val="both"/>
        <w:rPr>
          <w:rFonts w:ascii="Trebuchet MS" w:eastAsia="Trebuchet MS" w:hAnsi="Trebuchet MS" w:cs="Trebuchet MS"/>
          <w:color w:val="000000"/>
          <w:sz w:val="28"/>
          <w:lang w:val="fr-FR"/>
        </w:rPr>
      </w:pPr>
      <w:bookmarkStart w:id="72" w:name="_Toc161066199"/>
      <w:r w:rsidRPr="00CB3C2C">
        <w:rPr>
          <w:rFonts w:ascii="Trebuchet MS" w:eastAsia="Trebuchet MS" w:hAnsi="Trebuchet MS" w:cs="Trebuchet MS"/>
          <w:color w:val="000000"/>
          <w:sz w:val="28"/>
          <w:lang w:val="fr-FR"/>
        </w:rPr>
        <w:t>20</w:t>
      </w:r>
      <w:r w:rsidR="007901F6" w:rsidRPr="00CB3C2C">
        <w:rPr>
          <w:rFonts w:ascii="Trebuchet MS" w:eastAsia="Trebuchet MS" w:hAnsi="Trebuchet MS" w:cs="Trebuchet MS"/>
          <w:color w:val="000000"/>
          <w:sz w:val="28"/>
          <w:lang w:val="fr-FR"/>
        </w:rPr>
        <w:t xml:space="preserve"> - Dérogations</w:t>
      </w:r>
      <w:bookmarkEnd w:id="72"/>
    </w:p>
    <w:p w14:paraId="2BEDA5DD" w14:textId="4372DE1E" w:rsidR="00E41BD8" w:rsidRDefault="007901F6" w:rsidP="00D04932">
      <w:pPr>
        <w:pStyle w:val="ParagrapheIndent1"/>
        <w:spacing w:line="232" w:lineRule="exact"/>
        <w:ind w:left="20" w:right="20"/>
        <w:jc w:val="both"/>
        <w:rPr>
          <w:color w:val="000000"/>
          <w:lang w:val="fr-FR"/>
        </w:rPr>
      </w:pPr>
      <w:r w:rsidRPr="0071231E">
        <w:rPr>
          <w:color w:val="000000"/>
          <w:lang w:val="fr-FR"/>
        </w:rPr>
        <w:t>-</w:t>
      </w:r>
      <w:r w:rsidR="00E41BD8" w:rsidRPr="00E41BD8">
        <w:rPr>
          <w:color w:val="000000"/>
          <w:lang w:val="fr-FR"/>
        </w:rPr>
        <w:t xml:space="preserve"> </w:t>
      </w:r>
      <w:r w:rsidR="00E41BD8">
        <w:rPr>
          <w:color w:val="000000"/>
          <w:lang w:val="fr-FR"/>
        </w:rPr>
        <w:t xml:space="preserve">L’article </w:t>
      </w:r>
      <w:r w:rsidR="00B24F3F">
        <w:rPr>
          <w:color w:val="000000"/>
          <w:lang w:val="fr-FR"/>
        </w:rPr>
        <w:t>4 du CCP déroge</w:t>
      </w:r>
      <w:r w:rsidR="00E41BD8">
        <w:rPr>
          <w:color w:val="000000"/>
          <w:lang w:val="fr-FR"/>
        </w:rPr>
        <w:t xml:space="preserve"> à l’article 4.1 du CCAG </w:t>
      </w:r>
      <w:r w:rsidR="00B24F3F">
        <w:rPr>
          <w:color w:val="000000"/>
          <w:lang w:val="fr-FR"/>
        </w:rPr>
        <w:t>-</w:t>
      </w:r>
      <w:r w:rsidR="00B24F3F" w:rsidRPr="00B24F3F">
        <w:rPr>
          <w:color w:val="000000"/>
          <w:lang w:val="fr-FR"/>
        </w:rPr>
        <w:t xml:space="preserve"> </w:t>
      </w:r>
      <w:r w:rsidR="00B24F3F" w:rsidRPr="00815687">
        <w:rPr>
          <w:color w:val="000000"/>
          <w:lang w:val="fr-FR"/>
        </w:rPr>
        <w:t>F</w:t>
      </w:r>
      <w:r w:rsidR="00B24F3F">
        <w:rPr>
          <w:color w:val="000000"/>
          <w:lang w:val="fr-FR"/>
        </w:rPr>
        <w:t>ournitures Courantes et Services</w:t>
      </w:r>
    </w:p>
    <w:p w14:paraId="17FFC72A" w14:textId="4745BF96" w:rsidR="00B24F3F" w:rsidRPr="00B24F3F" w:rsidRDefault="00B24F3F" w:rsidP="00B24F3F">
      <w:pPr>
        <w:pStyle w:val="ParagrapheIndent1"/>
        <w:spacing w:line="232" w:lineRule="exact"/>
        <w:ind w:left="20" w:right="20"/>
        <w:jc w:val="both"/>
        <w:rPr>
          <w:color w:val="000000"/>
          <w:lang w:val="fr-FR"/>
        </w:rPr>
      </w:pPr>
      <w:r w:rsidRPr="0071231E">
        <w:rPr>
          <w:color w:val="000000"/>
          <w:lang w:val="fr-FR"/>
        </w:rPr>
        <w:t>-</w:t>
      </w:r>
      <w:r w:rsidRPr="00E41BD8">
        <w:rPr>
          <w:color w:val="000000"/>
          <w:lang w:val="fr-FR"/>
        </w:rPr>
        <w:t xml:space="preserve"> </w:t>
      </w:r>
      <w:r>
        <w:rPr>
          <w:color w:val="000000"/>
          <w:lang w:val="fr-FR"/>
        </w:rPr>
        <w:t xml:space="preserve">L’article </w:t>
      </w:r>
      <w:r>
        <w:rPr>
          <w:color w:val="000000"/>
          <w:lang w:val="fr-FR"/>
        </w:rPr>
        <w:t>9.5</w:t>
      </w:r>
      <w:r>
        <w:rPr>
          <w:color w:val="000000"/>
          <w:lang w:val="fr-FR"/>
        </w:rPr>
        <w:t xml:space="preserve"> du CCP déroge</w:t>
      </w:r>
      <w:r>
        <w:rPr>
          <w:color w:val="000000"/>
          <w:lang w:val="fr-FR"/>
        </w:rPr>
        <w:t xml:space="preserve"> à l’article 3.4.3</w:t>
      </w:r>
      <w:r>
        <w:rPr>
          <w:color w:val="000000"/>
          <w:lang w:val="fr-FR"/>
        </w:rPr>
        <w:t xml:space="preserve"> du CCAG -</w:t>
      </w:r>
      <w:r w:rsidRPr="00B24F3F">
        <w:rPr>
          <w:color w:val="000000"/>
          <w:lang w:val="fr-FR"/>
        </w:rPr>
        <w:t xml:space="preserve"> </w:t>
      </w:r>
      <w:r w:rsidRPr="00815687">
        <w:rPr>
          <w:color w:val="000000"/>
          <w:lang w:val="fr-FR"/>
        </w:rPr>
        <w:t>F</w:t>
      </w:r>
      <w:r>
        <w:rPr>
          <w:color w:val="000000"/>
          <w:lang w:val="fr-FR"/>
        </w:rPr>
        <w:t>ournitures Courantes et Services</w:t>
      </w:r>
    </w:p>
    <w:p w14:paraId="1DA21580" w14:textId="73260430" w:rsidR="00EF3FE6" w:rsidRDefault="00B24F3F" w:rsidP="00D04932">
      <w:pPr>
        <w:pStyle w:val="ParagrapheIndent1"/>
        <w:spacing w:line="232" w:lineRule="exact"/>
        <w:ind w:left="20" w:right="20"/>
        <w:jc w:val="both"/>
        <w:rPr>
          <w:color w:val="000000"/>
          <w:lang w:val="fr-FR"/>
        </w:rPr>
      </w:pPr>
      <w:r>
        <w:rPr>
          <w:color w:val="000000"/>
          <w:lang w:val="fr-FR"/>
        </w:rPr>
        <w:t xml:space="preserve">- </w:t>
      </w:r>
      <w:r w:rsidR="007901F6" w:rsidRPr="0071231E">
        <w:rPr>
          <w:color w:val="000000"/>
          <w:lang w:val="fr-FR"/>
        </w:rPr>
        <w:t xml:space="preserve">L'article </w:t>
      </w:r>
      <w:r w:rsidR="00071EA0" w:rsidRPr="0071231E">
        <w:rPr>
          <w:color w:val="000000"/>
          <w:lang w:val="fr-FR"/>
        </w:rPr>
        <w:t>14</w:t>
      </w:r>
      <w:r w:rsidR="00DE2E6E">
        <w:rPr>
          <w:color w:val="000000"/>
          <w:lang w:val="fr-FR"/>
        </w:rPr>
        <w:t xml:space="preserve"> du CC</w:t>
      </w:r>
      <w:r w:rsidR="007901F6" w:rsidRPr="0071231E">
        <w:rPr>
          <w:color w:val="000000"/>
          <w:lang w:val="fr-FR"/>
        </w:rPr>
        <w:t xml:space="preserve">P déroge à l'article </w:t>
      </w:r>
      <w:r w:rsidR="0071231E" w:rsidRPr="0071231E">
        <w:rPr>
          <w:color w:val="000000"/>
          <w:lang w:val="fr-FR"/>
        </w:rPr>
        <w:t>14</w:t>
      </w:r>
      <w:r>
        <w:rPr>
          <w:color w:val="000000"/>
          <w:lang w:val="fr-FR"/>
        </w:rPr>
        <w:t>.1.1</w:t>
      </w:r>
      <w:r w:rsidR="00071EA0" w:rsidRPr="0071231E">
        <w:rPr>
          <w:color w:val="000000"/>
          <w:lang w:val="fr-FR"/>
        </w:rPr>
        <w:t xml:space="preserve"> </w:t>
      </w:r>
      <w:r w:rsidR="007901F6" w:rsidRPr="0071231E">
        <w:rPr>
          <w:color w:val="000000"/>
          <w:lang w:val="fr-FR"/>
        </w:rPr>
        <w:t xml:space="preserve"> du CCAG - Fournitures Courantes et Services</w:t>
      </w:r>
    </w:p>
    <w:p w14:paraId="4ACC048B" w14:textId="309218F1" w:rsidR="00B24F3F" w:rsidRPr="0071231E" w:rsidRDefault="00B24F3F" w:rsidP="00B24F3F">
      <w:pPr>
        <w:pStyle w:val="ParagrapheIndent1"/>
        <w:spacing w:line="232" w:lineRule="exact"/>
        <w:ind w:left="20" w:right="20"/>
        <w:jc w:val="both"/>
        <w:rPr>
          <w:color w:val="000000"/>
          <w:lang w:val="fr-FR"/>
        </w:rPr>
      </w:pPr>
      <w:r>
        <w:rPr>
          <w:color w:val="000000"/>
          <w:lang w:val="fr-FR"/>
        </w:rPr>
        <w:t xml:space="preserve">- </w:t>
      </w:r>
      <w:r w:rsidRPr="0071231E">
        <w:rPr>
          <w:color w:val="000000"/>
          <w:lang w:val="fr-FR"/>
        </w:rPr>
        <w:t>L'article 14</w:t>
      </w:r>
      <w:r>
        <w:rPr>
          <w:color w:val="000000"/>
          <w:lang w:val="fr-FR"/>
        </w:rPr>
        <w:t xml:space="preserve"> du CC</w:t>
      </w:r>
      <w:r w:rsidRPr="0071231E">
        <w:rPr>
          <w:color w:val="000000"/>
          <w:lang w:val="fr-FR"/>
        </w:rPr>
        <w:t>P déroge à l'article 14</w:t>
      </w:r>
      <w:r>
        <w:rPr>
          <w:color w:val="000000"/>
          <w:lang w:val="fr-FR"/>
        </w:rPr>
        <w:t>.</w:t>
      </w:r>
      <w:r>
        <w:rPr>
          <w:color w:val="000000"/>
          <w:lang w:val="fr-FR"/>
        </w:rPr>
        <w:t>1.2</w:t>
      </w:r>
      <w:r w:rsidRPr="0071231E">
        <w:rPr>
          <w:color w:val="000000"/>
          <w:lang w:val="fr-FR"/>
        </w:rPr>
        <w:t xml:space="preserve">  du CCAG - Fournitures Courantes et Services</w:t>
      </w:r>
    </w:p>
    <w:p w14:paraId="641312FB" w14:textId="59D3B921" w:rsidR="00B24F3F" w:rsidRPr="00B24F3F" w:rsidRDefault="00B24F3F" w:rsidP="00B24F3F">
      <w:pPr>
        <w:pStyle w:val="ParagrapheIndent1"/>
        <w:spacing w:line="232" w:lineRule="exact"/>
        <w:ind w:left="20" w:right="20"/>
        <w:jc w:val="both"/>
        <w:rPr>
          <w:color w:val="000000"/>
          <w:lang w:val="fr-FR"/>
        </w:rPr>
      </w:pPr>
      <w:r>
        <w:rPr>
          <w:color w:val="000000"/>
          <w:lang w:val="fr-FR"/>
        </w:rPr>
        <w:t xml:space="preserve">- </w:t>
      </w:r>
      <w:r w:rsidRPr="0071231E">
        <w:rPr>
          <w:color w:val="000000"/>
          <w:lang w:val="fr-FR"/>
        </w:rPr>
        <w:t>L'article 14</w:t>
      </w:r>
      <w:r>
        <w:rPr>
          <w:color w:val="000000"/>
          <w:lang w:val="fr-FR"/>
        </w:rPr>
        <w:t xml:space="preserve"> du CC</w:t>
      </w:r>
      <w:r w:rsidRPr="0071231E">
        <w:rPr>
          <w:color w:val="000000"/>
          <w:lang w:val="fr-FR"/>
        </w:rPr>
        <w:t>P déroge à l'article 14</w:t>
      </w:r>
      <w:r>
        <w:rPr>
          <w:color w:val="000000"/>
          <w:lang w:val="fr-FR"/>
        </w:rPr>
        <w:t>.</w:t>
      </w:r>
      <w:r>
        <w:rPr>
          <w:color w:val="000000"/>
          <w:lang w:val="fr-FR"/>
        </w:rPr>
        <w:t>1.3</w:t>
      </w:r>
      <w:r w:rsidRPr="0071231E">
        <w:rPr>
          <w:color w:val="000000"/>
          <w:lang w:val="fr-FR"/>
        </w:rPr>
        <w:t xml:space="preserve">  du CCAG - Fournitures Courantes et Services</w:t>
      </w:r>
    </w:p>
    <w:p w14:paraId="6E1F8047" w14:textId="5B50E865" w:rsidR="00EF3FE6" w:rsidRPr="00CB3C2C" w:rsidRDefault="007901F6" w:rsidP="00D04932">
      <w:pPr>
        <w:pStyle w:val="ParagrapheIndent1"/>
        <w:spacing w:line="232" w:lineRule="exact"/>
        <w:ind w:left="20" w:right="20"/>
        <w:jc w:val="both"/>
        <w:rPr>
          <w:color w:val="000000"/>
          <w:lang w:val="fr-FR"/>
        </w:rPr>
      </w:pPr>
      <w:r w:rsidRPr="00815687">
        <w:rPr>
          <w:color w:val="000000"/>
          <w:lang w:val="fr-FR"/>
        </w:rPr>
        <w:t xml:space="preserve">- </w:t>
      </w:r>
      <w:r w:rsidR="0071231E">
        <w:rPr>
          <w:color w:val="000000"/>
          <w:lang w:val="fr-FR"/>
        </w:rPr>
        <w:t>L'article 18</w:t>
      </w:r>
      <w:r w:rsidR="002E4070" w:rsidRPr="00815687">
        <w:rPr>
          <w:color w:val="000000"/>
          <w:lang w:val="fr-FR"/>
        </w:rPr>
        <w:t xml:space="preserve"> </w:t>
      </w:r>
      <w:r w:rsidR="00DE2E6E">
        <w:rPr>
          <w:color w:val="000000"/>
          <w:lang w:val="fr-FR"/>
        </w:rPr>
        <w:t>du CC</w:t>
      </w:r>
      <w:r w:rsidR="00815687" w:rsidRPr="00815687">
        <w:rPr>
          <w:color w:val="000000"/>
          <w:lang w:val="fr-FR"/>
        </w:rPr>
        <w:t>P déroge à l'article 42</w:t>
      </w:r>
      <w:r w:rsidR="004F1229" w:rsidRPr="00815687">
        <w:rPr>
          <w:color w:val="000000"/>
          <w:lang w:val="fr-FR"/>
        </w:rPr>
        <w:t xml:space="preserve">  du CCAG - F</w:t>
      </w:r>
      <w:r w:rsidR="00CE1D5A">
        <w:rPr>
          <w:color w:val="000000"/>
          <w:lang w:val="fr-FR"/>
        </w:rPr>
        <w:t>ournitures Courantes et Services</w:t>
      </w:r>
    </w:p>
    <w:p w14:paraId="49890726" w14:textId="77777777" w:rsidR="00EF3FE6" w:rsidRPr="00CB3C2C" w:rsidRDefault="00EF3FE6" w:rsidP="00D04932">
      <w:pPr>
        <w:pStyle w:val="ParagrapheIndent1"/>
        <w:spacing w:line="232" w:lineRule="exact"/>
        <w:ind w:left="20" w:right="20"/>
        <w:jc w:val="both"/>
        <w:rPr>
          <w:color w:val="000000"/>
          <w:lang w:val="fr-FR"/>
        </w:rPr>
      </w:pPr>
    </w:p>
    <w:sectPr w:rsidR="00EF3FE6" w:rsidRPr="00CB3C2C">
      <w:footerReference w:type="default" r:id="rId13"/>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CE379B" w14:textId="77777777" w:rsidR="00975F36" w:rsidRDefault="00975F36">
      <w:r>
        <w:separator/>
      </w:r>
    </w:p>
  </w:endnote>
  <w:endnote w:type="continuationSeparator" w:id="0">
    <w:p w14:paraId="55988BBE" w14:textId="77777777" w:rsidR="00975F36" w:rsidRDefault="00975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ill Sans MT">
    <w:altName w:val="Cambria"/>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F608E" w14:textId="77777777" w:rsidR="00975F36" w:rsidRDefault="00975F36">
    <w:pPr>
      <w:spacing w:line="240" w:lineRule="exact"/>
    </w:pPr>
  </w:p>
  <w:tbl>
    <w:tblPr>
      <w:tblW w:w="0" w:type="auto"/>
      <w:tblInd w:w="20" w:type="dxa"/>
      <w:tblLayout w:type="fixed"/>
      <w:tblLook w:val="04A0" w:firstRow="1" w:lastRow="0" w:firstColumn="1" w:lastColumn="0" w:noHBand="0" w:noVBand="1"/>
    </w:tblPr>
    <w:tblGrid>
      <w:gridCol w:w="5220"/>
      <w:gridCol w:w="4400"/>
    </w:tblGrid>
    <w:tr w:rsidR="00975F36" w14:paraId="5C74C2DB" w14:textId="77777777">
      <w:trPr>
        <w:trHeight w:val="260"/>
      </w:trPr>
      <w:tc>
        <w:tcPr>
          <w:tcW w:w="5220" w:type="dxa"/>
          <w:tcMar>
            <w:top w:w="0" w:type="dxa"/>
            <w:left w:w="0" w:type="dxa"/>
            <w:bottom w:w="0" w:type="dxa"/>
            <w:right w:w="0" w:type="dxa"/>
          </w:tcMar>
          <w:vAlign w:val="center"/>
        </w:tcPr>
        <w:p w14:paraId="7D18029F" w14:textId="31C9EB9A" w:rsidR="00975F36" w:rsidRDefault="00975F36" w:rsidP="00F64A46">
          <w:pPr>
            <w:pStyle w:val="PiedDePage"/>
            <w:rPr>
              <w:color w:val="000000"/>
              <w:lang w:val="fr-FR"/>
            </w:rPr>
          </w:pPr>
          <w:r>
            <w:rPr>
              <w:color w:val="000000"/>
              <w:lang w:val="fr-FR"/>
            </w:rPr>
            <w:t xml:space="preserve">Consultation n°: </w:t>
          </w:r>
          <w:r w:rsidRPr="00975F36">
            <w:rPr>
              <w:color w:val="000000"/>
              <w:lang w:val="fr-FR"/>
            </w:rPr>
            <w:t>240008</w:t>
          </w:r>
        </w:p>
      </w:tc>
      <w:tc>
        <w:tcPr>
          <w:tcW w:w="4400" w:type="dxa"/>
          <w:tcMar>
            <w:top w:w="0" w:type="dxa"/>
            <w:left w:w="0" w:type="dxa"/>
            <w:bottom w:w="0" w:type="dxa"/>
            <w:right w:w="0" w:type="dxa"/>
          </w:tcMar>
          <w:vAlign w:val="center"/>
        </w:tcPr>
        <w:p w14:paraId="1D298234" w14:textId="77777777" w:rsidR="00975F36" w:rsidRDefault="00975F3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B24F3F">
            <w:rPr>
              <w:noProof/>
              <w:color w:val="000000"/>
              <w:lang w:val="fr-FR"/>
            </w:rPr>
            <w:t>19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B24F3F">
            <w:rPr>
              <w:noProof/>
              <w:color w:val="000000"/>
              <w:lang w:val="fr-FR"/>
            </w:rPr>
            <w:t>19</w:t>
          </w:r>
          <w:r>
            <w:rPr>
              <w:color w:val="000000"/>
              <w:lang w:val="fr-FR"/>
            </w:rPr>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589805" w14:textId="77777777" w:rsidR="00975F36" w:rsidRDefault="00975F36">
      <w:r>
        <w:separator/>
      </w:r>
    </w:p>
  </w:footnote>
  <w:footnote w:type="continuationSeparator" w:id="0">
    <w:p w14:paraId="7FC7A95F" w14:textId="77777777" w:rsidR="00975F36" w:rsidRDefault="00975F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2960"/>
    <w:multiLevelType w:val="hybridMultilevel"/>
    <w:tmpl w:val="00E4AA60"/>
    <w:lvl w:ilvl="0" w:tplc="4C2CB922">
      <w:numFmt w:val="bullet"/>
      <w:lvlText w:val="-"/>
      <w:lvlJc w:val="left"/>
      <w:pPr>
        <w:ind w:left="740" w:hanging="360"/>
      </w:pPr>
      <w:rPr>
        <w:rFonts w:ascii="Calibri" w:eastAsia="Calibri" w:hAnsi="Calibri" w:cs="Calibri" w:hint="default"/>
        <w:w w:val="100"/>
        <w:sz w:val="22"/>
        <w:szCs w:val="22"/>
        <w:lang w:val="fr-FR" w:eastAsia="en-US" w:bidi="ar-SA"/>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 w15:restartNumberingAfterBreak="0">
    <w:nsid w:val="0C7F1897"/>
    <w:multiLevelType w:val="hybridMultilevel"/>
    <w:tmpl w:val="521A3E7E"/>
    <w:lvl w:ilvl="0" w:tplc="0578417A">
      <w:start w:val="2"/>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E27BD1"/>
    <w:multiLevelType w:val="hybridMultilevel"/>
    <w:tmpl w:val="BCF699B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28AA46BB"/>
    <w:multiLevelType w:val="hybridMultilevel"/>
    <w:tmpl w:val="6B2A99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ADC669F"/>
    <w:multiLevelType w:val="hybridMultilevel"/>
    <w:tmpl w:val="FED86A3C"/>
    <w:lvl w:ilvl="0" w:tplc="8B4688E4">
      <w:start w:val="6"/>
      <w:numFmt w:val="bullet"/>
      <w:lvlText w:val="-"/>
      <w:lvlJc w:val="left"/>
      <w:pPr>
        <w:ind w:left="720" w:hanging="360"/>
      </w:pPr>
      <w:rPr>
        <w:rFonts w:ascii="Gill Sans MT" w:eastAsia="Times" w:hAnsi="Gill Sans M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8B1134"/>
    <w:multiLevelType w:val="hybridMultilevel"/>
    <w:tmpl w:val="5F549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A32D17"/>
    <w:multiLevelType w:val="hybridMultilevel"/>
    <w:tmpl w:val="0232B410"/>
    <w:lvl w:ilvl="0" w:tplc="90D81C8A">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F910B48"/>
    <w:multiLevelType w:val="hybridMultilevel"/>
    <w:tmpl w:val="F842A5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486C12"/>
    <w:multiLevelType w:val="hybridMultilevel"/>
    <w:tmpl w:val="8152A0C0"/>
    <w:lvl w:ilvl="0" w:tplc="4C2CB922">
      <w:numFmt w:val="bullet"/>
      <w:lvlText w:val="-"/>
      <w:lvlJc w:val="left"/>
      <w:pPr>
        <w:ind w:left="1376" w:hanging="360"/>
      </w:pPr>
      <w:rPr>
        <w:rFonts w:ascii="Calibri" w:eastAsia="Calibri" w:hAnsi="Calibri" w:cs="Calibri" w:hint="default"/>
        <w:w w:val="100"/>
        <w:sz w:val="22"/>
        <w:szCs w:val="22"/>
        <w:lang w:val="fr-FR" w:eastAsia="en-US" w:bidi="ar-SA"/>
      </w:rPr>
    </w:lvl>
    <w:lvl w:ilvl="1" w:tplc="043A75AA">
      <w:numFmt w:val="bullet"/>
      <w:lvlText w:val="•"/>
      <w:lvlJc w:val="left"/>
      <w:pPr>
        <w:ind w:left="2236" w:hanging="360"/>
      </w:pPr>
      <w:rPr>
        <w:rFonts w:hint="default"/>
        <w:lang w:val="fr-FR" w:eastAsia="en-US" w:bidi="ar-SA"/>
      </w:rPr>
    </w:lvl>
    <w:lvl w:ilvl="2" w:tplc="956E4628">
      <w:numFmt w:val="bullet"/>
      <w:lvlText w:val="•"/>
      <w:lvlJc w:val="left"/>
      <w:pPr>
        <w:ind w:left="3093" w:hanging="360"/>
      </w:pPr>
      <w:rPr>
        <w:rFonts w:hint="default"/>
        <w:lang w:val="fr-FR" w:eastAsia="en-US" w:bidi="ar-SA"/>
      </w:rPr>
    </w:lvl>
    <w:lvl w:ilvl="3" w:tplc="EF683078">
      <w:numFmt w:val="bullet"/>
      <w:lvlText w:val="•"/>
      <w:lvlJc w:val="left"/>
      <w:pPr>
        <w:ind w:left="3949" w:hanging="360"/>
      </w:pPr>
      <w:rPr>
        <w:rFonts w:hint="default"/>
        <w:lang w:val="fr-FR" w:eastAsia="en-US" w:bidi="ar-SA"/>
      </w:rPr>
    </w:lvl>
    <w:lvl w:ilvl="4" w:tplc="C6A89CA2">
      <w:numFmt w:val="bullet"/>
      <w:lvlText w:val="•"/>
      <w:lvlJc w:val="left"/>
      <w:pPr>
        <w:ind w:left="4806" w:hanging="360"/>
      </w:pPr>
      <w:rPr>
        <w:rFonts w:hint="default"/>
        <w:lang w:val="fr-FR" w:eastAsia="en-US" w:bidi="ar-SA"/>
      </w:rPr>
    </w:lvl>
    <w:lvl w:ilvl="5" w:tplc="875A11D8">
      <w:numFmt w:val="bullet"/>
      <w:lvlText w:val="•"/>
      <w:lvlJc w:val="left"/>
      <w:pPr>
        <w:ind w:left="5663" w:hanging="360"/>
      </w:pPr>
      <w:rPr>
        <w:rFonts w:hint="default"/>
        <w:lang w:val="fr-FR" w:eastAsia="en-US" w:bidi="ar-SA"/>
      </w:rPr>
    </w:lvl>
    <w:lvl w:ilvl="6" w:tplc="D656383E">
      <w:numFmt w:val="bullet"/>
      <w:lvlText w:val="•"/>
      <w:lvlJc w:val="left"/>
      <w:pPr>
        <w:ind w:left="6519" w:hanging="360"/>
      </w:pPr>
      <w:rPr>
        <w:rFonts w:hint="default"/>
        <w:lang w:val="fr-FR" w:eastAsia="en-US" w:bidi="ar-SA"/>
      </w:rPr>
    </w:lvl>
    <w:lvl w:ilvl="7" w:tplc="EAD6D49A">
      <w:numFmt w:val="bullet"/>
      <w:lvlText w:val="•"/>
      <w:lvlJc w:val="left"/>
      <w:pPr>
        <w:ind w:left="7376" w:hanging="360"/>
      </w:pPr>
      <w:rPr>
        <w:rFonts w:hint="default"/>
        <w:lang w:val="fr-FR" w:eastAsia="en-US" w:bidi="ar-SA"/>
      </w:rPr>
    </w:lvl>
    <w:lvl w:ilvl="8" w:tplc="A9D24E8C">
      <w:numFmt w:val="bullet"/>
      <w:lvlText w:val="•"/>
      <w:lvlJc w:val="left"/>
      <w:pPr>
        <w:ind w:left="8233" w:hanging="360"/>
      </w:pPr>
      <w:rPr>
        <w:rFonts w:hint="default"/>
        <w:lang w:val="fr-FR" w:eastAsia="en-US" w:bidi="ar-SA"/>
      </w:rPr>
    </w:lvl>
  </w:abstractNum>
  <w:abstractNum w:abstractNumId="9" w15:restartNumberingAfterBreak="0">
    <w:nsid w:val="316100E1"/>
    <w:multiLevelType w:val="multilevel"/>
    <w:tmpl w:val="CAD24FE4"/>
    <w:lvl w:ilvl="0">
      <w:start w:val="13"/>
      <w:numFmt w:val="decimal"/>
      <w:lvlText w:val="%1"/>
      <w:lvlJc w:val="left"/>
      <w:pPr>
        <w:ind w:left="540" w:hanging="54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337F3D99"/>
    <w:multiLevelType w:val="hybridMultilevel"/>
    <w:tmpl w:val="8876812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35DD281D"/>
    <w:multiLevelType w:val="hybridMultilevel"/>
    <w:tmpl w:val="463E201A"/>
    <w:lvl w:ilvl="0" w:tplc="4C2CB922">
      <w:numFmt w:val="bullet"/>
      <w:lvlText w:val="-"/>
      <w:lvlJc w:val="left"/>
      <w:pPr>
        <w:ind w:left="720" w:hanging="360"/>
      </w:pPr>
      <w:rPr>
        <w:rFonts w:ascii="Calibri" w:eastAsia="Calibri" w:hAnsi="Calibri" w:cs="Calibri" w:hint="default"/>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37052A"/>
    <w:multiLevelType w:val="hybridMultilevel"/>
    <w:tmpl w:val="AFB06FB2"/>
    <w:lvl w:ilvl="0" w:tplc="5240C19A">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3C22AA"/>
    <w:multiLevelType w:val="hybridMultilevel"/>
    <w:tmpl w:val="C80E7F7C"/>
    <w:lvl w:ilvl="0" w:tplc="D1509EC6">
      <w:start w:val="1"/>
      <w:numFmt w:val="decimal"/>
      <w:lvlText w:val="%1)"/>
      <w:lvlJc w:val="left"/>
      <w:pPr>
        <w:ind w:left="36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73C71B2"/>
    <w:multiLevelType w:val="multilevel"/>
    <w:tmpl w:val="8BA01DF0"/>
    <w:lvl w:ilvl="0">
      <w:start w:val="7"/>
      <w:numFmt w:val="decimal"/>
      <w:lvlText w:val="%1"/>
      <w:lvlJc w:val="left"/>
      <w:pPr>
        <w:ind w:left="2096" w:hanging="720"/>
      </w:pPr>
      <w:rPr>
        <w:rFonts w:hint="default"/>
        <w:lang w:val="fr-FR" w:eastAsia="en-US" w:bidi="ar-SA"/>
      </w:rPr>
    </w:lvl>
    <w:lvl w:ilvl="1">
      <w:start w:val="1"/>
      <w:numFmt w:val="decimal"/>
      <w:lvlText w:val="%1.%2."/>
      <w:lvlJc w:val="left"/>
      <w:pPr>
        <w:ind w:left="2096" w:hanging="720"/>
      </w:pPr>
      <w:rPr>
        <w:rFonts w:ascii="Calibri" w:eastAsia="Calibri" w:hAnsi="Calibri" w:cs="Calibri" w:hint="default"/>
        <w:color w:val="233E5F"/>
        <w:spacing w:val="0"/>
        <w:w w:val="100"/>
        <w:sz w:val="24"/>
        <w:szCs w:val="24"/>
        <w:lang w:val="fr-FR" w:eastAsia="en-US" w:bidi="ar-SA"/>
      </w:rPr>
    </w:lvl>
    <w:lvl w:ilvl="2">
      <w:numFmt w:val="bullet"/>
      <w:lvlText w:val="•"/>
      <w:lvlJc w:val="left"/>
      <w:pPr>
        <w:ind w:left="3669" w:hanging="720"/>
      </w:pPr>
      <w:rPr>
        <w:rFonts w:hint="default"/>
        <w:lang w:val="fr-FR" w:eastAsia="en-US" w:bidi="ar-SA"/>
      </w:rPr>
    </w:lvl>
    <w:lvl w:ilvl="3">
      <w:numFmt w:val="bullet"/>
      <w:lvlText w:val="•"/>
      <w:lvlJc w:val="left"/>
      <w:pPr>
        <w:ind w:left="4453" w:hanging="720"/>
      </w:pPr>
      <w:rPr>
        <w:rFonts w:hint="default"/>
        <w:lang w:val="fr-FR" w:eastAsia="en-US" w:bidi="ar-SA"/>
      </w:rPr>
    </w:lvl>
    <w:lvl w:ilvl="4">
      <w:numFmt w:val="bullet"/>
      <w:lvlText w:val="•"/>
      <w:lvlJc w:val="left"/>
      <w:pPr>
        <w:ind w:left="5238" w:hanging="720"/>
      </w:pPr>
      <w:rPr>
        <w:rFonts w:hint="default"/>
        <w:lang w:val="fr-FR" w:eastAsia="en-US" w:bidi="ar-SA"/>
      </w:rPr>
    </w:lvl>
    <w:lvl w:ilvl="5">
      <w:numFmt w:val="bullet"/>
      <w:lvlText w:val="•"/>
      <w:lvlJc w:val="left"/>
      <w:pPr>
        <w:ind w:left="6023" w:hanging="720"/>
      </w:pPr>
      <w:rPr>
        <w:rFonts w:hint="default"/>
        <w:lang w:val="fr-FR" w:eastAsia="en-US" w:bidi="ar-SA"/>
      </w:rPr>
    </w:lvl>
    <w:lvl w:ilvl="6">
      <w:numFmt w:val="bullet"/>
      <w:lvlText w:val="•"/>
      <w:lvlJc w:val="left"/>
      <w:pPr>
        <w:ind w:left="6807" w:hanging="720"/>
      </w:pPr>
      <w:rPr>
        <w:rFonts w:hint="default"/>
        <w:lang w:val="fr-FR" w:eastAsia="en-US" w:bidi="ar-SA"/>
      </w:rPr>
    </w:lvl>
    <w:lvl w:ilvl="7">
      <w:numFmt w:val="bullet"/>
      <w:lvlText w:val="•"/>
      <w:lvlJc w:val="left"/>
      <w:pPr>
        <w:ind w:left="7592" w:hanging="720"/>
      </w:pPr>
      <w:rPr>
        <w:rFonts w:hint="default"/>
        <w:lang w:val="fr-FR" w:eastAsia="en-US" w:bidi="ar-SA"/>
      </w:rPr>
    </w:lvl>
    <w:lvl w:ilvl="8">
      <w:numFmt w:val="bullet"/>
      <w:lvlText w:val="•"/>
      <w:lvlJc w:val="left"/>
      <w:pPr>
        <w:ind w:left="8377" w:hanging="720"/>
      </w:pPr>
      <w:rPr>
        <w:rFonts w:hint="default"/>
        <w:lang w:val="fr-FR" w:eastAsia="en-US" w:bidi="ar-SA"/>
      </w:rPr>
    </w:lvl>
  </w:abstractNum>
  <w:abstractNum w:abstractNumId="15" w15:restartNumberingAfterBreak="0">
    <w:nsid w:val="59142DF5"/>
    <w:multiLevelType w:val="hybridMultilevel"/>
    <w:tmpl w:val="08B0BBE4"/>
    <w:lvl w:ilvl="0" w:tplc="0F5EF20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CA0CB5"/>
    <w:multiLevelType w:val="hybridMultilevel"/>
    <w:tmpl w:val="35A2104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5E5230A8"/>
    <w:multiLevelType w:val="hybridMultilevel"/>
    <w:tmpl w:val="A77CB9D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64D80F98"/>
    <w:multiLevelType w:val="multilevel"/>
    <w:tmpl w:val="C0947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3C765A"/>
    <w:multiLevelType w:val="hybridMultilevel"/>
    <w:tmpl w:val="4922344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72364C42"/>
    <w:multiLevelType w:val="multilevel"/>
    <w:tmpl w:val="FB14E662"/>
    <w:lvl w:ilvl="0">
      <w:start w:val="6"/>
      <w:numFmt w:val="decimal"/>
      <w:lvlText w:val="%1"/>
      <w:lvlJc w:val="left"/>
      <w:pPr>
        <w:ind w:left="720" w:hanging="360"/>
      </w:pPr>
      <w:rPr>
        <w:rFonts w:hint="default"/>
      </w:rPr>
    </w:lvl>
    <w:lvl w:ilvl="1">
      <w:start w:val="3"/>
      <w:numFmt w:val="decimal"/>
      <w:isLgl/>
      <w:lvlText w:val="%1.%2"/>
      <w:lvlJc w:val="left"/>
      <w:pPr>
        <w:ind w:left="2816" w:hanging="720"/>
      </w:pPr>
      <w:rPr>
        <w:rFonts w:hint="default"/>
        <w:color w:val="233E5F"/>
      </w:rPr>
    </w:lvl>
    <w:lvl w:ilvl="2">
      <w:start w:val="1"/>
      <w:numFmt w:val="decimal"/>
      <w:isLgl/>
      <w:lvlText w:val="%1.%2.%3"/>
      <w:lvlJc w:val="left"/>
      <w:pPr>
        <w:ind w:left="4552" w:hanging="720"/>
      </w:pPr>
      <w:rPr>
        <w:rFonts w:hint="default"/>
        <w:color w:val="233E5F"/>
      </w:rPr>
    </w:lvl>
    <w:lvl w:ilvl="3">
      <w:start w:val="1"/>
      <w:numFmt w:val="decimal"/>
      <w:isLgl/>
      <w:lvlText w:val="%1.%2.%3.%4"/>
      <w:lvlJc w:val="left"/>
      <w:pPr>
        <w:ind w:left="6648" w:hanging="1080"/>
      </w:pPr>
      <w:rPr>
        <w:rFonts w:hint="default"/>
        <w:color w:val="233E5F"/>
      </w:rPr>
    </w:lvl>
    <w:lvl w:ilvl="4">
      <w:start w:val="1"/>
      <w:numFmt w:val="decimal"/>
      <w:isLgl/>
      <w:lvlText w:val="%1.%2.%3.%4.%5"/>
      <w:lvlJc w:val="left"/>
      <w:pPr>
        <w:ind w:left="8744" w:hanging="1440"/>
      </w:pPr>
      <w:rPr>
        <w:rFonts w:hint="default"/>
        <w:color w:val="233E5F"/>
      </w:rPr>
    </w:lvl>
    <w:lvl w:ilvl="5">
      <w:start w:val="1"/>
      <w:numFmt w:val="decimal"/>
      <w:isLgl/>
      <w:lvlText w:val="%1.%2.%3.%4.%5.%6"/>
      <w:lvlJc w:val="left"/>
      <w:pPr>
        <w:ind w:left="10480" w:hanging="1440"/>
      </w:pPr>
      <w:rPr>
        <w:rFonts w:hint="default"/>
        <w:color w:val="233E5F"/>
      </w:rPr>
    </w:lvl>
    <w:lvl w:ilvl="6">
      <w:start w:val="1"/>
      <w:numFmt w:val="decimal"/>
      <w:isLgl/>
      <w:lvlText w:val="%1.%2.%3.%4.%5.%6.%7"/>
      <w:lvlJc w:val="left"/>
      <w:pPr>
        <w:ind w:left="12576" w:hanging="1800"/>
      </w:pPr>
      <w:rPr>
        <w:rFonts w:hint="default"/>
        <w:color w:val="233E5F"/>
      </w:rPr>
    </w:lvl>
    <w:lvl w:ilvl="7">
      <w:start w:val="1"/>
      <w:numFmt w:val="decimal"/>
      <w:isLgl/>
      <w:lvlText w:val="%1.%2.%3.%4.%5.%6.%7.%8"/>
      <w:lvlJc w:val="left"/>
      <w:pPr>
        <w:ind w:left="14312" w:hanging="1800"/>
      </w:pPr>
      <w:rPr>
        <w:rFonts w:hint="default"/>
        <w:color w:val="233E5F"/>
      </w:rPr>
    </w:lvl>
    <w:lvl w:ilvl="8">
      <w:start w:val="1"/>
      <w:numFmt w:val="decimal"/>
      <w:isLgl/>
      <w:lvlText w:val="%1.%2.%3.%4.%5.%6.%7.%8.%9"/>
      <w:lvlJc w:val="left"/>
      <w:pPr>
        <w:ind w:left="16408" w:hanging="2160"/>
      </w:pPr>
      <w:rPr>
        <w:rFonts w:hint="default"/>
        <w:color w:val="233E5F"/>
      </w:rPr>
    </w:lvl>
  </w:abstractNum>
  <w:abstractNum w:abstractNumId="21" w15:restartNumberingAfterBreak="0">
    <w:nsid w:val="73C51D8A"/>
    <w:multiLevelType w:val="hybridMultilevel"/>
    <w:tmpl w:val="CE18FDD6"/>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F20A8F"/>
    <w:multiLevelType w:val="hybridMultilevel"/>
    <w:tmpl w:val="72965A96"/>
    <w:lvl w:ilvl="0" w:tplc="4C2CB922">
      <w:numFmt w:val="bullet"/>
      <w:lvlText w:val="-"/>
      <w:lvlJc w:val="left"/>
      <w:pPr>
        <w:ind w:left="720" w:hanging="360"/>
      </w:pPr>
      <w:rPr>
        <w:rFonts w:ascii="Calibri" w:eastAsia="Calibri" w:hAnsi="Calibri" w:cs="Calibri" w:hint="default"/>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4F4965"/>
    <w:multiLevelType w:val="hybridMultilevel"/>
    <w:tmpl w:val="B2CA7A42"/>
    <w:lvl w:ilvl="0" w:tplc="4C2CB922">
      <w:numFmt w:val="bullet"/>
      <w:lvlText w:val="-"/>
      <w:lvlJc w:val="left"/>
      <w:pPr>
        <w:ind w:left="720" w:hanging="360"/>
      </w:pPr>
      <w:rPr>
        <w:rFonts w:ascii="Calibri" w:eastAsia="Calibri" w:hAnsi="Calibri" w:cs="Calibri" w:hint="default"/>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F4F5B26"/>
    <w:multiLevelType w:val="hybridMultilevel"/>
    <w:tmpl w:val="38A6AAA6"/>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6"/>
    <w:lvlOverride w:ilvl="0">
      <w:startOverride w:val="1"/>
    </w:lvlOverride>
  </w:num>
  <w:num w:numId="3">
    <w:abstractNumId w:val="7"/>
  </w:num>
  <w:num w:numId="4">
    <w:abstractNumId w:val="5"/>
  </w:num>
  <w:num w:numId="5">
    <w:abstractNumId w:val="13"/>
  </w:num>
  <w:num w:numId="6">
    <w:abstractNumId w:val="13"/>
    <w:lvlOverride w:ilvl="0">
      <w:startOverride w:val="1"/>
    </w:lvlOverride>
  </w:num>
  <w:num w:numId="7">
    <w:abstractNumId w:val="3"/>
  </w:num>
  <w:num w:numId="8">
    <w:abstractNumId w:val="9"/>
  </w:num>
  <w:num w:numId="9">
    <w:abstractNumId w:val="8"/>
  </w:num>
  <w:num w:numId="10">
    <w:abstractNumId w:val="14"/>
  </w:num>
  <w:num w:numId="11">
    <w:abstractNumId w:val="20"/>
  </w:num>
  <w:num w:numId="12">
    <w:abstractNumId w:val="2"/>
  </w:num>
  <w:num w:numId="13">
    <w:abstractNumId w:val="1"/>
  </w:num>
  <w:num w:numId="14">
    <w:abstractNumId w:val="19"/>
  </w:num>
  <w:num w:numId="15">
    <w:abstractNumId w:val="11"/>
  </w:num>
  <w:num w:numId="16">
    <w:abstractNumId w:val="0"/>
  </w:num>
  <w:num w:numId="17">
    <w:abstractNumId w:val="12"/>
  </w:num>
  <w:num w:numId="18">
    <w:abstractNumId w:val="24"/>
  </w:num>
  <w:num w:numId="19">
    <w:abstractNumId w:val="21"/>
  </w:num>
  <w:num w:numId="20">
    <w:abstractNumId w:val="4"/>
  </w:num>
  <w:num w:numId="21">
    <w:abstractNumId w:val="23"/>
  </w:num>
  <w:num w:numId="22">
    <w:abstractNumId w:val="17"/>
  </w:num>
  <w:num w:numId="23">
    <w:abstractNumId w:val="22"/>
  </w:num>
  <w:num w:numId="24">
    <w:abstractNumId w:val="10"/>
  </w:num>
  <w:num w:numId="25">
    <w:abstractNumId w:val="16"/>
  </w:num>
  <w:num w:numId="26">
    <w:abstractNumId w:val="15"/>
  </w:num>
  <w:num w:numId="27">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EL Melanie">
    <w15:presenceInfo w15:providerId="None" w15:userId="RUEL Mel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FE6"/>
    <w:rsid w:val="000016D8"/>
    <w:rsid w:val="0001551C"/>
    <w:rsid w:val="000304D5"/>
    <w:rsid w:val="0003153F"/>
    <w:rsid w:val="000330DE"/>
    <w:rsid w:val="000344F3"/>
    <w:rsid w:val="000348C1"/>
    <w:rsid w:val="00034940"/>
    <w:rsid w:val="00043F35"/>
    <w:rsid w:val="00057A11"/>
    <w:rsid w:val="00071EA0"/>
    <w:rsid w:val="00077379"/>
    <w:rsid w:val="00077C0A"/>
    <w:rsid w:val="0008492F"/>
    <w:rsid w:val="00086ABE"/>
    <w:rsid w:val="000A1901"/>
    <w:rsid w:val="000A6624"/>
    <w:rsid w:val="000A7D35"/>
    <w:rsid w:val="000B1441"/>
    <w:rsid w:val="000B1DF9"/>
    <w:rsid w:val="000C7AD2"/>
    <w:rsid w:val="000D0C5A"/>
    <w:rsid w:val="000D202A"/>
    <w:rsid w:val="000D2A6C"/>
    <w:rsid w:val="000D36C4"/>
    <w:rsid w:val="000D4BAF"/>
    <w:rsid w:val="000E103E"/>
    <w:rsid w:val="000E35B3"/>
    <w:rsid w:val="000F2074"/>
    <w:rsid w:val="000F780B"/>
    <w:rsid w:val="00111630"/>
    <w:rsid w:val="00111A19"/>
    <w:rsid w:val="00116C4E"/>
    <w:rsid w:val="00120731"/>
    <w:rsid w:val="00122776"/>
    <w:rsid w:val="00125673"/>
    <w:rsid w:val="00125835"/>
    <w:rsid w:val="00130467"/>
    <w:rsid w:val="00140214"/>
    <w:rsid w:val="00140D69"/>
    <w:rsid w:val="00147080"/>
    <w:rsid w:val="00161968"/>
    <w:rsid w:val="0016510C"/>
    <w:rsid w:val="00166F35"/>
    <w:rsid w:val="00167E64"/>
    <w:rsid w:val="001811C1"/>
    <w:rsid w:val="00186BAF"/>
    <w:rsid w:val="001913D9"/>
    <w:rsid w:val="00197234"/>
    <w:rsid w:val="001A464E"/>
    <w:rsid w:val="001B087C"/>
    <w:rsid w:val="001B496A"/>
    <w:rsid w:val="001B6399"/>
    <w:rsid w:val="001D2F88"/>
    <w:rsid w:val="001E37B3"/>
    <w:rsid w:val="001E430F"/>
    <w:rsid w:val="001E488F"/>
    <w:rsid w:val="001E5EC5"/>
    <w:rsid w:val="001E5F13"/>
    <w:rsid w:val="001E6F1C"/>
    <w:rsid w:val="001F0C4F"/>
    <w:rsid w:val="002065C9"/>
    <w:rsid w:val="00220441"/>
    <w:rsid w:val="002316A1"/>
    <w:rsid w:val="00240F81"/>
    <w:rsid w:val="00242B1F"/>
    <w:rsid w:val="002462E6"/>
    <w:rsid w:val="002651AD"/>
    <w:rsid w:val="002728A4"/>
    <w:rsid w:val="00291160"/>
    <w:rsid w:val="00291A3B"/>
    <w:rsid w:val="002A5126"/>
    <w:rsid w:val="002A7B90"/>
    <w:rsid w:val="002B37EF"/>
    <w:rsid w:val="002C6657"/>
    <w:rsid w:val="002D0CDA"/>
    <w:rsid w:val="002E4070"/>
    <w:rsid w:val="002E50F3"/>
    <w:rsid w:val="002E5C0F"/>
    <w:rsid w:val="002E61C5"/>
    <w:rsid w:val="00314B19"/>
    <w:rsid w:val="00316BEA"/>
    <w:rsid w:val="00317477"/>
    <w:rsid w:val="00317981"/>
    <w:rsid w:val="003263E1"/>
    <w:rsid w:val="00332199"/>
    <w:rsid w:val="003335D3"/>
    <w:rsid w:val="003367FE"/>
    <w:rsid w:val="00357976"/>
    <w:rsid w:val="003752E9"/>
    <w:rsid w:val="003754DB"/>
    <w:rsid w:val="00382234"/>
    <w:rsid w:val="00391879"/>
    <w:rsid w:val="0039209F"/>
    <w:rsid w:val="00394797"/>
    <w:rsid w:val="003A74A8"/>
    <w:rsid w:val="003B360D"/>
    <w:rsid w:val="003C0D1F"/>
    <w:rsid w:val="003C5B6F"/>
    <w:rsid w:val="003E1443"/>
    <w:rsid w:val="003E16DE"/>
    <w:rsid w:val="00403D89"/>
    <w:rsid w:val="004139FE"/>
    <w:rsid w:val="0043288D"/>
    <w:rsid w:val="004339D6"/>
    <w:rsid w:val="0043712B"/>
    <w:rsid w:val="00463776"/>
    <w:rsid w:val="004642EE"/>
    <w:rsid w:val="00477610"/>
    <w:rsid w:val="00497AB1"/>
    <w:rsid w:val="004A65BE"/>
    <w:rsid w:val="004A6821"/>
    <w:rsid w:val="004B1D66"/>
    <w:rsid w:val="004B417A"/>
    <w:rsid w:val="004D2E2F"/>
    <w:rsid w:val="004D3308"/>
    <w:rsid w:val="004D76F0"/>
    <w:rsid w:val="004E4E27"/>
    <w:rsid w:val="004F0FC3"/>
    <w:rsid w:val="004F1036"/>
    <w:rsid w:val="004F1229"/>
    <w:rsid w:val="004F3DD6"/>
    <w:rsid w:val="004F5450"/>
    <w:rsid w:val="004F7F9B"/>
    <w:rsid w:val="005313E5"/>
    <w:rsid w:val="00533EBA"/>
    <w:rsid w:val="00547650"/>
    <w:rsid w:val="00550D17"/>
    <w:rsid w:val="00552153"/>
    <w:rsid w:val="0056339D"/>
    <w:rsid w:val="0057695A"/>
    <w:rsid w:val="00580516"/>
    <w:rsid w:val="00587BD6"/>
    <w:rsid w:val="0059109D"/>
    <w:rsid w:val="00593AF0"/>
    <w:rsid w:val="005945D8"/>
    <w:rsid w:val="005A0F46"/>
    <w:rsid w:val="005A1478"/>
    <w:rsid w:val="005A3089"/>
    <w:rsid w:val="005A3DD5"/>
    <w:rsid w:val="005A4720"/>
    <w:rsid w:val="005A5DB4"/>
    <w:rsid w:val="005B71DD"/>
    <w:rsid w:val="005C0B28"/>
    <w:rsid w:val="005C7E8F"/>
    <w:rsid w:val="005D6371"/>
    <w:rsid w:val="005E6C21"/>
    <w:rsid w:val="005F233E"/>
    <w:rsid w:val="00600ECD"/>
    <w:rsid w:val="006032BF"/>
    <w:rsid w:val="00605504"/>
    <w:rsid w:val="006068F2"/>
    <w:rsid w:val="00610396"/>
    <w:rsid w:val="006150D7"/>
    <w:rsid w:val="00616393"/>
    <w:rsid w:val="006230FC"/>
    <w:rsid w:val="00631104"/>
    <w:rsid w:val="0063537D"/>
    <w:rsid w:val="00635B38"/>
    <w:rsid w:val="006411A9"/>
    <w:rsid w:val="00641C01"/>
    <w:rsid w:val="00651F51"/>
    <w:rsid w:val="00653C29"/>
    <w:rsid w:val="00674F6B"/>
    <w:rsid w:val="006A5477"/>
    <w:rsid w:val="006B1F1F"/>
    <w:rsid w:val="006B47E3"/>
    <w:rsid w:val="006B7D95"/>
    <w:rsid w:val="006C25C0"/>
    <w:rsid w:val="006C37C1"/>
    <w:rsid w:val="006D60D2"/>
    <w:rsid w:val="006E44D3"/>
    <w:rsid w:val="007039FC"/>
    <w:rsid w:val="00704363"/>
    <w:rsid w:val="00710DE1"/>
    <w:rsid w:val="0071231E"/>
    <w:rsid w:val="00713E8B"/>
    <w:rsid w:val="007355FE"/>
    <w:rsid w:val="00735DE0"/>
    <w:rsid w:val="007445FE"/>
    <w:rsid w:val="00751A1E"/>
    <w:rsid w:val="00753D69"/>
    <w:rsid w:val="00755218"/>
    <w:rsid w:val="00755F79"/>
    <w:rsid w:val="007626DE"/>
    <w:rsid w:val="007731B5"/>
    <w:rsid w:val="007741E6"/>
    <w:rsid w:val="0078470B"/>
    <w:rsid w:val="00784D3F"/>
    <w:rsid w:val="00787EE6"/>
    <w:rsid w:val="007901F6"/>
    <w:rsid w:val="007A6A04"/>
    <w:rsid w:val="007B49C4"/>
    <w:rsid w:val="007B53ED"/>
    <w:rsid w:val="007B74EB"/>
    <w:rsid w:val="007C3F35"/>
    <w:rsid w:val="007C4B65"/>
    <w:rsid w:val="007D4EA8"/>
    <w:rsid w:val="007F0539"/>
    <w:rsid w:val="007F2A3B"/>
    <w:rsid w:val="007F5D87"/>
    <w:rsid w:val="008017EC"/>
    <w:rsid w:val="00806CD8"/>
    <w:rsid w:val="00810242"/>
    <w:rsid w:val="00814912"/>
    <w:rsid w:val="00815687"/>
    <w:rsid w:val="00817FF3"/>
    <w:rsid w:val="00825C22"/>
    <w:rsid w:val="008272D1"/>
    <w:rsid w:val="008275F1"/>
    <w:rsid w:val="0083008F"/>
    <w:rsid w:val="008416E7"/>
    <w:rsid w:val="00843A7C"/>
    <w:rsid w:val="00845FB3"/>
    <w:rsid w:val="0084612E"/>
    <w:rsid w:val="00852810"/>
    <w:rsid w:val="00852836"/>
    <w:rsid w:val="0085578C"/>
    <w:rsid w:val="0085658F"/>
    <w:rsid w:val="00856E4B"/>
    <w:rsid w:val="00873298"/>
    <w:rsid w:val="00874CDE"/>
    <w:rsid w:val="0087716F"/>
    <w:rsid w:val="00880ECD"/>
    <w:rsid w:val="0088227C"/>
    <w:rsid w:val="008851C8"/>
    <w:rsid w:val="008A1926"/>
    <w:rsid w:val="008B10A7"/>
    <w:rsid w:val="008B5DB0"/>
    <w:rsid w:val="008C11CA"/>
    <w:rsid w:val="008C39CA"/>
    <w:rsid w:val="008D051E"/>
    <w:rsid w:val="008D2C43"/>
    <w:rsid w:val="008F5725"/>
    <w:rsid w:val="008F7488"/>
    <w:rsid w:val="00911218"/>
    <w:rsid w:val="009221F2"/>
    <w:rsid w:val="009245C8"/>
    <w:rsid w:val="009300DF"/>
    <w:rsid w:val="00934780"/>
    <w:rsid w:val="00953679"/>
    <w:rsid w:val="009609CE"/>
    <w:rsid w:val="00960F33"/>
    <w:rsid w:val="00966E70"/>
    <w:rsid w:val="00973788"/>
    <w:rsid w:val="00975F36"/>
    <w:rsid w:val="00986DA8"/>
    <w:rsid w:val="00997976"/>
    <w:rsid w:val="009A009F"/>
    <w:rsid w:val="009A3FB7"/>
    <w:rsid w:val="009B52D3"/>
    <w:rsid w:val="009C2914"/>
    <w:rsid w:val="009C3BC3"/>
    <w:rsid w:val="009C4895"/>
    <w:rsid w:val="009C4D95"/>
    <w:rsid w:val="009E2C59"/>
    <w:rsid w:val="009E6298"/>
    <w:rsid w:val="009F473C"/>
    <w:rsid w:val="009F4A27"/>
    <w:rsid w:val="009F7AD1"/>
    <w:rsid w:val="00A0218F"/>
    <w:rsid w:val="00A03C21"/>
    <w:rsid w:val="00A067ED"/>
    <w:rsid w:val="00A13385"/>
    <w:rsid w:val="00A2080F"/>
    <w:rsid w:val="00A2149A"/>
    <w:rsid w:val="00A21FDC"/>
    <w:rsid w:val="00A2358B"/>
    <w:rsid w:val="00A2727C"/>
    <w:rsid w:val="00A510A9"/>
    <w:rsid w:val="00A52BF5"/>
    <w:rsid w:val="00A56328"/>
    <w:rsid w:val="00A66AAD"/>
    <w:rsid w:val="00A80FAA"/>
    <w:rsid w:val="00A83337"/>
    <w:rsid w:val="00A900DC"/>
    <w:rsid w:val="00A92642"/>
    <w:rsid w:val="00A95962"/>
    <w:rsid w:val="00AA2A8B"/>
    <w:rsid w:val="00AA2CE7"/>
    <w:rsid w:val="00AA6BD2"/>
    <w:rsid w:val="00AB1573"/>
    <w:rsid w:val="00AB60C2"/>
    <w:rsid w:val="00AC0788"/>
    <w:rsid w:val="00AC16CA"/>
    <w:rsid w:val="00AC50DE"/>
    <w:rsid w:val="00AD5232"/>
    <w:rsid w:val="00AE7E72"/>
    <w:rsid w:val="00AF67B6"/>
    <w:rsid w:val="00B06DED"/>
    <w:rsid w:val="00B12A87"/>
    <w:rsid w:val="00B24F3F"/>
    <w:rsid w:val="00B30A8B"/>
    <w:rsid w:val="00B32ACF"/>
    <w:rsid w:val="00B34269"/>
    <w:rsid w:val="00B37509"/>
    <w:rsid w:val="00B754E6"/>
    <w:rsid w:val="00B91B6C"/>
    <w:rsid w:val="00B93BAF"/>
    <w:rsid w:val="00B94EA0"/>
    <w:rsid w:val="00BA7017"/>
    <w:rsid w:val="00BC55AE"/>
    <w:rsid w:val="00BC5E09"/>
    <w:rsid w:val="00BD6F15"/>
    <w:rsid w:val="00BE15D8"/>
    <w:rsid w:val="00BE6A15"/>
    <w:rsid w:val="00BF1113"/>
    <w:rsid w:val="00BF1772"/>
    <w:rsid w:val="00BF331E"/>
    <w:rsid w:val="00BF5BC2"/>
    <w:rsid w:val="00C03260"/>
    <w:rsid w:val="00C036B1"/>
    <w:rsid w:val="00C05E9B"/>
    <w:rsid w:val="00C11DD6"/>
    <w:rsid w:val="00C11E45"/>
    <w:rsid w:val="00C32716"/>
    <w:rsid w:val="00C33083"/>
    <w:rsid w:val="00C35876"/>
    <w:rsid w:val="00C36075"/>
    <w:rsid w:val="00C40939"/>
    <w:rsid w:val="00C5341B"/>
    <w:rsid w:val="00C61A5A"/>
    <w:rsid w:val="00C61CAA"/>
    <w:rsid w:val="00C629DF"/>
    <w:rsid w:val="00C6392E"/>
    <w:rsid w:val="00C6417E"/>
    <w:rsid w:val="00C6660E"/>
    <w:rsid w:val="00C705BC"/>
    <w:rsid w:val="00C72D2E"/>
    <w:rsid w:val="00C757C9"/>
    <w:rsid w:val="00C7640C"/>
    <w:rsid w:val="00C81905"/>
    <w:rsid w:val="00CB3C2C"/>
    <w:rsid w:val="00CB4C3A"/>
    <w:rsid w:val="00CC4585"/>
    <w:rsid w:val="00CD0B54"/>
    <w:rsid w:val="00CD325B"/>
    <w:rsid w:val="00CE1D5A"/>
    <w:rsid w:val="00CE24C2"/>
    <w:rsid w:val="00CE5FF0"/>
    <w:rsid w:val="00CF0B1E"/>
    <w:rsid w:val="00CF3B8E"/>
    <w:rsid w:val="00CF6008"/>
    <w:rsid w:val="00D01B3C"/>
    <w:rsid w:val="00D043F5"/>
    <w:rsid w:val="00D04932"/>
    <w:rsid w:val="00D05015"/>
    <w:rsid w:val="00D17D82"/>
    <w:rsid w:val="00D24F54"/>
    <w:rsid w:val="00D2797E"/>
    <w:rsid w:val="00D306F6"/>
    <w:rsid w:val="00D361FC"/>
    <w:rsid w:val="00D50E7C"/>
    <w:rsid w:val="00D51D74"/>
    <w:rsid w:val="00D52AA2"/>
    <w:rsid w:val="00D539F2"/>
    <w:rsid w:val="00D6361E"/>
    <w:rsid w:val="00D70BE8"/>
    <w:rsid w:val="00D72EE2"/>
    <w:rsid w:val="00D93A16"/>
    <w:rsid w:val="00D956E1"/>
    <w:rsid w:val="00D967AE"/>
    <w:rsid w:val="00DA2191"/>
    <w:rsid w:val="00DA5586"/>
    <w:rsid w:val="00DC0123"/>
    <w:rsid w:val="00DC403A"/>
    <w:rsid w:val="00DE2E6E"/>
    <w:rsid w:val="00DE3E0A"/>
    <w:rsid w:val="00DF7E58"/>
    <w:rsid w:val="00E14FB8"/>
    <w:rsid w:val="00E17A4A"/>
    <w:rsid w:val="00E202F8"/>
    <w:rsid w:val="00E219CB"/>
    <w:rsid w:val="00E26FB2"/>
    <w:rsid w:val="00E30FFF"/>
    <w:rsid w:val="00E31C70"/>
    <w:rsid w:val="00E40BB9"/>
    <w:rsid w:val="00E4102B"/>
    <w:rsid w:val="00E41BD8"/>
    <w:rsid w:val="00E503ED"/>
    <w:rsid w:val="00E74F64"/>
    <w:rsid w:val="00E83410"/>
    <w:rsid w:val="00E9271B"/>
    <w:rsid w:val="00EA27FF"/>
    <w:rsid w:val="00EA5BB2"/>
    <w:rsid w:val="00EB3707"/>
    <w:rsid w:val="00ED1942"/>
    <w:rsid w:val="00EE1CC3"/>
    <w:rsid w:val="00EE6CA4"/>
    <w:rsid w:val="00EF3FE6"/>
    <w:rsid w:val="00EF7103"/>
    <w:rsid w:val="00F007A8"/>
    <w:rsid w:val="00F03B52"/>
    <w:rsid w:val="00F10BE8"/>
    <w:rsid w:val="00F10E57"/>
    <w:rsid w:val="00F2681D"/>
    <w:rsid w:val="00F30EB4"/>
    <w:rsid w:val="00F345A3"/>
    <w:rsid w:val="00F35A8F"/>
    <w:rsid w:val="00F37D66"/>
    <w:rsid w:val="00F64A46"/>
    <w:rsid w:val="00F64E84"/>
    <w:rsid w:val="00F74118"/>
    <w:rsid w:val="00F74A02"/>
    <w:rsid w:val="00F86385"/>
    <w:rsid w:val="00F87F24"/>
    <w:rsid w:val="00FB521C"/>
    <w:rsid w:val="00FC181A"/>
    <w:rsid w:val="00FD4899"/>
    <w:rsid w:val="00FE4896"/>
    <w:rsid w:val="00FF7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607A3F"/>
  <w15:docId w15:val="{2341133E-2D6A-4C8E-BF80-55240A408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uiPriority w:val="9"/>
    <w:qFormat/>
    <w:rsid w:val="00EF7B96"/>
    <w:pPr>
      <w:keepNext/>
      <w:spacing w:after="60"/>
      <w:outlineLvl w:val="1"/>
    </w:pPr>
    <w:rPr>
      <w:rFonts w:ascii="Arial" w:hAnsi="Arial" w:cs="Arial"/>
      <w:b/>
      <w:bCs/>
      <w:i/>
      <w:iCs/>
      <w:sz w:val="28"/>
      <w:szCs w:val="28"/>
    </w:rPr>
  </w:style>
  <w:style w:type="paragraph" w:styleId="Titre3">
    <w:name w:val="heading 3"/>
    <w:basedOn w:val="Normal"/>
    <w:next w:val="Normal"/>
    <w:link w:val="Titre3Car"/>
    <w:uiPriority w:val="9"/>
    <w:unhideWhenUsed/>
    <w:qFormat/>
    <w:rsid w:val="005B71DD"/>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semiHidden/>
    <w:unhideWhenUsed/>
    <w:rsid w:val="007355FE"/>
    <w:rPr>
      <w:sz w:val="16"/>
      <w:szCs w:val="16"/>
    </w:rPr>
  </w:style>
  <w:style w:type="paragraph" w:styleId="Commentaire">
    <w:name w:val="annotation text"/>
    <w:basedOn w:val="Normal"/>
    <w:link w:val="CommentaireCar"/>
    <w:unhideWhenUsed/>
    <w:rsid w:val="007355FE"/>
    <w:rPr>
      <w:sz w:val="20"/>
      <w:szCs w:val="20"/>
    </w:rPr>
  </w:style>
  <w:style w:type="character" w:customStyle="1" w:styleId="CommentaireCar">
    <w:name w:val="Commentaire Car"/>
    <w:basedOn w:val="Policepardfaut"/>
    <w:link w:val="Commentaire"/>
    <w:rsid w:val="007355FE"/>
  </w:style>
  <w:style w:type="paragraph" w:styleId="Objetducommentaire">
    <w:name w:val="annotation subject"/>
    <w:basedOn w:val="Commentaire"/>
    <w:next w:val="Commentaire"/>
    <w:link w:val="ObjetducommentaireCar"/>
    <w:semiHidden/>
    <w:unhideWhenUsed/>
    <w:rsid w:val="007355FE"/>
    <w:rPr>
      <w:b/>
      <w:bCs/>
    </w:rPr>
  </w:style>
  <w:style w:type="character" w:customStyle="1" w:styleId="ObjetducommentaireCar">
    <w:name w:val="Objet du commentaire Car"/>
    <w:basedOn w:val="CommentaireCar"/>
    <w:link w:val="Objetducommentaire"/>
    <w:semiHidden/>
    <w:rsid w:val="007355FE"/>
    <w:rPr>
      <w:b/>
      <w:bCs/>
    </w:rPr>
  </w:style>
  <w:style w:type="paragraph" w:styleId="Textedebulles">
    <w:name w:val="Balloon Text"/>
    <w:basedOn w:val="Normal"/>
    <w:link w:val="TextedebullesCar"/>
    <w:semiHidden/>
    <w:unhideWhenUsed/>
    <w:rsid w:val="007355FE"/>
    <w:rPr>
      <w:rFonts w:ascii="Segoe UI" w:hAnsi="Segoe UI" w:cs="Segoe UI"/>
      <w:sz w:val="18"/>
      <w:szCs w:val="18"/>
    </w:rPr>
  </w:style>
  <w:style w:type="character" w:customStyle="1" w:styleId="TextedebullesCar">
    <w:name w:val="Texte de bulles Car"/>
    <w:basedOn w:val="Policepardfaut"/>
    <w:link w:val="Textedebulles"/>
    <w:semiHidden/>
    <w:rsid w:val="007355FE"/>
    <w:rPr>
      <w:rFonts w:ascii="Segoe UI" w:hAnsi="Segoe UI" w:cs="Segoe UI"/>
      <w:sz w:val="18"/>
      <w:szCs w:val="18"/>
    </w:rPr>
  </w:style>
  <w:style w:type="character" w:customStyle="1" w:styleId="Titre3Car">
    <w:name w:val="Titre 3 Car"/>
    <w:basedOn w:val="Policepardfaut"/>
    <w:link w:val="Titre3"/>
    <w:semiHidden/>
    <w:rsid w:val="005B71DD"/>
    <w:rPr>
      <w:rFonts w:asciiTheme="majorHAnsi" w:eastAsiaTheme="majorEastAsia" w:hAnsiTheme="majorHAnsi" w:cstheme="majorBidi"/>
      <w:color w:val="1F4D78" w:themeColor="accent1" w:themeShade="7F"/>
      <w:sz w:val="24"/>
      <w:szCs w:val="24"/>
    </w:rPr>
  </w:style>
  <w:style w:type="paragraph" w:styleId="Paragraphedeliste">
    <w:name w:val="List Paragraph"/>
    <w:basedOn w:val="Normal"/>
    <w:uiPriority w:val="34"/>
    <w:qFormat/>
    <w:rsid w:val="005B71DD"/>
    <w:pPr>
      <w:ind w:left="720"/>
      <w:contextualSpacing/>
      <w:jc w:val="both"/>
    </w:pPr>
    <w:rPr>
      <w:rFonts w:asciiTheme="minorHAnsi" w:eastAsiaTheme="minorEastAsia" w:hAnsiTheme="minorHAnsi" w:cstheme="minorBidi"/>
      <w:sz w:val="21"/>
      <w:szCs w:val="21"/>
      <w:lang w:val="fr-FR" w:eastAsia="fr-FR"/>
    </w:rPr>
  </w:style>
  <w:style w:type="character" w:styleId="Textedelespacerserv">
    <w:name w:val="Placeholder Text"/>
    <w:basedOn w:val="Policepardfaut"/>
    <w:uiPriority w:val="99"/>
    <w:semiHidden/>
    <w:rsid w:val="005B71DD"/>
    <w:rPr>
      <w:color w:val="808080"/>
    </w:rPr>
  </w:style>
  <w:style w:type="paragraph" w:styleId="Corpsdetexte">
    <w:name w:val="Body Text"/>
    <w:basedOn w:val="Normal"/>
    <w:link w:val="CorpsdetexteCar"/>
    <w:uiPriority w:val="1"/>
    <w:qFormat/>
    <w:rsid w:val="00EE6CA4"/>
    <w:pPr>
      <w:widowControl w:val="0"/>
      <w:autoSpaceDE w:val="0"/>
      <w:autoSpaceDN w:val="0"/>
    </w:pPr>
    <w:rPr>
      <w:rFonts w:ascii="Calibri" w:eastAsia="Calibri" w:hAnsi="Calibri" w:cs="Calibri"/>
      <w:sz w:val="22"/>
      <w:szCs w:val="22"/>
      <w:lang w:val="fr-FR"/>
    </w:rPr>
  </w:style>
  <w:style w:type="character" w:customStyle="1" w:styleId="CorpsdetexteCar">
    <w:name w:val="Corps de texte Car"/>
    <w:basedOn w:val="Policepardfaut"/>
    <w:link w:val="Corpsdetexte"/>
    <w:uiPriority w:val="1"/>
    <w:rsid w:val="00EE6CA4"/>
    <w:rPr>
      <w:rFonts w:ascii="Calibri" w:eastAsia="Calibri" w:hAnsi="Calibri" w:cs="Calibri"/>
      <w:sz w:val="22"/>
      <w:szCs w:val="22"/>
      <w:lang w:val="fr-FR"/>
    </w:rPr>
  </w:style>
  <w:style w:type="paragraph" w:styleId="Rvision">
    <w:name w:val="Revision"/>
    <w:hidden/>
    <w:uiPriority w:val="99"/>
    <w:semiHidden/>
    <w:rsid w:val="0056339D"/>
    <w:rPr>
      <w:sz w:val="24"/>
      <w:szCs w:val="24"/>
    </w:rPr>
  </w:style>
  <w:style w:type="paragraph" w:customStyle="1" w:styleId="Default">
    <w:name w:val="Default"/>
    <w:rsid w:val="002728A4"/>
    <w:pPr>
      <w:autoSpaceDE w:val="0"/>
      <w:autoSpaceDN w:val="0"/>
      <w:adjustRightInd w:val="0"/>
    </w:pPr>
    <w:rPr>
      <w:rFonts w:ascii="Calibri" w:hAnsi="Calibri" w:cs="Calibri"/>
      <w:color w:val="000000"/>
      <w:sz w:val="24"/>
      <w:szCs w:val="24"/>
      <w:lang w:val="fr-FR"/>
    </w:rPr>
  </w:style>
  <w:style w:type="paragraph" w:customStyle="1" w:styleId="RedTxt">
    <w:name w:val="RedTxt"/>
    <w:basedOn w:val="Normal"/>
    <w:link w:val="RedTxtCar"/>
    <w:rsid w:val="00CE24C2"/>
    <w:rPr>
      <w:rFonts w:ascii="Arial" w:hAnsi="Arial"/>
      <w:sz w:val="18"/>
      <w:szCs w:val="20"/>
      <w:lang w:val="fr-FR" w:eastAsia="fr-FR"/>
    </w:rPr>
  </w:style>
  <w:style w:type="character" w:customStyle="1" w:styleId="RedTxtCar">
    <w:name w:val="RedTxt Car"/>
    <w:link w:val="RedTxt"/>
    <w:rsid w:val="00CE24C2"/>
    <w:rPr>
      <w:rFonts w:ascii="Arial" w:hAnsi="Arial"/>
      <w:sz w:val="18"/>
      <w:lang w:val="fr-FR" w:eastAsia="fr-FR"/>
    </w:rPr>
  </w:style>
  <w:style w:type="table" w:styleId="Grilledutableau">
    <w:name w:val="Table Grid"/>
    <w:basedOn w:val="TableauNormal"/>
    <w:rsid w:val="002A7B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Para">
    <w:name w:val="RedPara"/>
    <w:basedOn w:val="Normal"/>
    <w:rsid w:val="00D93A16"/>
    <w:rPr>
      <w:rFonts w:ascii="Arial" w:hAnsi="Arial"/>
      <w:b/>
      <w:sz w:val="22"/>
      <w:szCs w:val="20"/>
      <w:lang w:val="fr-FR" w:eastAsia="fr-FR"/>
    </w:rPr>
  </w:style>
  <w:style w:type="character" w:styleId="Lienhypertexte">
    <w:name w:val="Hyperlink"/>
    <w:basedOn w:val="Policepardfaut"/>
    <w:unhideWhenUsed/>
    <w:rsid w:val="00CE1D5A"/>
    <w:rPr>
      <w:color w:val="0563C1" w:themeColor="hyperlink"/>
      <w:u w:val="single"/>
    </w:rPr>
  </w:style>
  <w:style w:type="paragraph" w:styleId="En-tte">
    <w:name w:val="header"/>
    <w:basedOn w:val="Normal"/>
    <w:link w:val="En-tteCar"/>
    <w:unhideWhenUsed/>
    <w:rsid w:val="00F2681D"/>
    <w:pPr>
      <w:tabs>
        <w:tab w:val="center" w:pos="4536"/>
        <w:tab w:val="right" w:pos="9072"/>
      </w:tabs>
    </w:pPr>
  </w:style>
  <w:style w:type="character" w:customStyle="1" w:styleId="En-tteCar">
    <w:name w:val="En-tête Car"/>
    <w:basedOn w:val="Policepardfaut"/>
    <w:link w:val="En-tte"/>
    <w:rsid w:val="00F2681D"/>
    <w:rPr>
      <w:sz w:val="24"/>
      <w:szCs w:val="24"/>
    </w:rPr>
  </w:style>
  <w:style w:type="paragraph" w:styleId="Pieddepage0">
    <w:name w:val="footer"/>
    <w:basedOn w:val="Normal"/>
    <w:link w:val="PieddepageCar"/>
    <w:unhideWhenUsed/>
    <w:rsid w:val="00F2681D"/>
    <w:pPr>
      <w:tabs>
        <w:tab w:val="center" w:pos="4536"/>
        <w:tab w:val="right" w:pos="9072"/>
      </w:tabs>
    </w:pPr>
  </w:style>
  <w:style w:type="character" w:customStyle="1" w:styleId="PieddepageCar">
    <w:name w:val="Pied de page Car"/>
    <w:basedOn w:val="Policepardfaut"/>
    <w:link w:val="Pieddepage0"/>
    <w:rsid w:val="00F268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41926">
      <w:bodyDiv w:val="1"/>
      <w:marLeft w:val="0"/>
      <w:marRight w:val="0"/>
      <w:marTop w:val="0"/>
      <w:marBottom w:val="0"/>
      <w:divBdr>
        <w:top w:val="none" w:sz="0" w:space="0" w:color="auto"/>
        <w:left w:val="none" w:sz="0" w:space="0" w:color="auto"/>
        <w:bottom w:val="none" w:sz="0" w:space="0" w:color="auto"/>
        <w:right w:val="none" w:sz="0" w:space="0" w:color="auto"/>
      </w:divBdr>
    </w:div>
    <w:div w:id="590551017">
      <w:bodyDiv w:val="1"/>
      <w:marLeft w:val="0"/>
      <w:marRight w:val="0"/>
      <w:marTop w:val="0"/>
      <w:marBottom w:val="0"/>
      <w:divBdr>
        <w:top w:val="none" w:sz="0" w:space="0" w:color="auto"/>
        <w:left w:val="none" w:sz="0" w:space="0" w:color="auto"/>
        <w:bottom w:val="none" w:sz="0" w:space="0" w:color="auto"/>
        <w:right w:val="none" w:sz="0" w:space="0" w:color="auto"/>
      </w:divBdr>
    </w:div>
    <w:div w:id="1356610498">
      <w:bodyDiv w:val="1"/>
      <w:marLeft w:val="0"/>
      <w:marRight w:val="0"/>
      <w:marTop w:val="0"/>
      <w:marBottom w:val="0"/>
      <w:divBdr>
        <w:top w:val="none" w:sz="0" w:space="0" w:color="auto"/>
        <w:left w:val="none" w:sz="0" w:space="0" w:color="auto"/>
        <w:bottom w:val="none" w:sz="0" w:space="0" w:color="auto"/>
        <w:right w:val="none" w:sz="0" w:space="0" w:color="auto"/>
      </w:divBdr>
    </w:div>
    <w:div w:id="1880555599">
      <w:bodyDiv w:val="1"/>
      <w:marLeft w:val="0"/>
      <w:marRight w:val="0"/>
      <w:marTop w:val="0"/>
      <w:marBottom w:val="0"/>
      <w:divBdr>
        <w:top w:val="none" w:sz="0" w:space="0" w:color="auto"/>
        <w:left w:val="none" w:sz="0" w:space="0" w:color="auto"/>
        <w:bottom w:val="none" w:sz="0" w:space="0" w:color="auto"/>
        <w:right w:val="none" w:sz="0" w:space="0" w:color="auto"/>
      </w:divBdr>
    </w:div>
    <w:div w:id="1940749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effe.ta-marseille@juradm.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wikipedia.org/wiki/H%C3%B4pital_Salvator"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fr.wikipedia.org/wiki/H%C3%B4pital_Sainte-Marguerite" TargetMode="External"/><Relationship Id="rId4" Type="http://schemas.openxmlformats.org/officeDocument/2006/relationships/settings" Target="settings.xml"/><Relationship Id="rId9" Type="http://schemas.openxmlformats.org/officeDocument/2006/relationships/hyperlink" Target="https://fr.wikipedia.org/wiki/H%C3%B4pital_de_la_Conception"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B3176-FC9F-4635-AE3A-DACBA8C89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19</Pages>
  <Words>7518</Words>
  <Characters>43218</Characters>
  <Application>Microsoft Office Word</Application>
  <DocSecurity>0</DocSecurity>
  <Lines>360</Lines>
  <Paragraphs>101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RUEL Melanie</dc:creator>
  <cp:keywords/>
  <dc:description/>
  <cp:lastModifiedBy>RUEL Melanie</cp:lastModifiedBy>
  <cp:revision>7</cp:revision>
  <cp:lastPrinted>2021-10-13T08:22:00Z</cp:lastPrinted>
  <dcterms:created xsi:type="dcterms:W3CDTF">2024-02-29T08:01:00Z</dcterms:created>
  <dcterms:modified xsi:type="dcterms:W3CDTF">2024-03-11T15:16:00Z</dcterms:modified>
</cp:coreProperties>
</file>